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9080A" w:rsidRPr="00C9057C" w:rsidTr="00F9080A">
        <w:tc>
          <w:tcPr>
            <w:tcW w:w="9212" w:type="dxa"/>
            <w:shd w:val="clear" w:color="auto" w:fill="B2A1C7" w:themeFill="accent4" w:themeFillTint="99"/>
          </w:tcPr>
          <w:p w:rsidR="00F9080A" w:rsidRPr="00C9057C" w:rsidRDefault="00D253CC" w:rsidP="00697C0A">
            <w:pPr>
              <w:pStyle w:val="Nzov"/>
              <w:jc w:val="center"/>
              <w:rPr>
                <w:rFonts w:ascii="Arial" w:hAnsi="Arial" w:cs="Arial"/>
                <w:color w:val="auto"/>
                <w:sz w:val="24"/>
                <w:szCs w:val="18"/>
                <w:rPrChange w:id="0" w:author="Simunekova, Iveta (SK - Bratislava)" w:date="2015-04-28T20:52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</w:pPr>
            <w:r w:rsidRPr="00C9057C">
              <w:rPr>
                <w:rFonts w:ascii="Arial" w:hAnsi="Arial" w:cs="Arial"/>
                <w:color w:val="auto"/>
                <w:sz w:val="24"/>
                <w:szCs w:val="18"/>
                <w:rPrChange w:id="1" w:author="Simunekova, Iveta (SK - Bratislava)" w:date="2015-04-28T20:52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  <w:t>Následná m</w:t>
            </w:r>
            <w:r w:rsidR="00F9080A" w:rsidRPr="00C9057C">
              <w:rPr>
                <w:rFonts w:ascii="Arial" w:hAnsi="Arial" w:cs="Arial"/>
                <w:color w:val="auto"/>
                <w:sz w:val="24"/>
                <w:szCs w:val="18"/>
                <w:rPrChange w:id="2" w:author="Simunekova, Iveta (SK - Bratislava)" w:date="2015-04-28T20:52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  <w:t>onitorovacia správa projektu</w:t>
            </w:r>
            <w:r w:rsidR="00647B3D" w:rsidRPr="00C9057C">
              <w:rPr>
                <w:rStyle w:val="Odkaznapoznmkupodiarou"/>
                <w:rFonts w:ascii="Arial" w:hAnsi="Arial" w:cs="Arial"/>
                <w:color w:val="auto"/>
                <w:sz w:val="24"/>
                <w:szCs w:val="18"/>
                <w:rPrChange w:id="3" w:author="Simunekova, Iveta (SK - Bratislava)" w:date="2015-04-28T20:52:00Z">
                  <w:rPr>
                    <w:rStyle w:val="Odkaznapoznmkupodiarou"/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  <w:footnoteReference w:id="1"/>
            </w:r>
          </w:p>
        </w:tc>
      </w:tr>
    </w:tbl>
    <w:p w:rsidR="00282057" w:rsidRPr="00C9057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0"/>
        <w:gridCol w:w="5730"/>
      </w:tblGrid>
      <w:tr w:rsidR="00841BF5" w:rsidRPr="00C9057C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Poradové číslo </w:t>
            </w:r>
            <w:r w:rsidR="0026692A" w:rsidRPr="00C9057C">
              <w:rPr>
                <w:rFonts w:ascii="Arial" w:hAnsi="Arial" w:cs="Arial"/>
                <w:b/>
                <w:sz w:val="18"/>
                <w:szCs w:val="18"/>
              </w:rPr>
              <w:t xml:space="preserve">následnej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monitorovacej správy</w:t>
            </w:r>
            <w:r w:rsidR="001E210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 Monitorované obdobie</w:t>
            </w:r>
            <w:r w:rsidR="00841BF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:rsidR="00F9080A" w:rsidRPr="00C9057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39"/>
        <w:gridCol w:w="5721"/>
      </w:tblGrid>
      <w:tr w:rsidR="00841BF5" w:rsidRPr="00C9057C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C9057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2D2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C9057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C9057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5"/>
        <w:gridCol w:w="5735"/>
      </w:tblGrid>
      <w:tr w:rsidR="00841BF5" w:rsidRPr="00C9057C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</w:tr>
      <w:tr w:rsidR="00647B3D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647B3D" w:rsidRPr="00C9057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5843" w:type="dxa"/>
          </w:tcPr>
          <w:p w:rsidR="00647B3D" w:rsidRPr="00C9057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5843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:rsidR="00841BF5" w:rsidRPr="00C9057C" w:rsidDel="00C9057C" w:rsidRDefault="00841BF5" w:rsidP="00841BF5">
      <w:pPr>
        <w:rPr>
          <w:del w:id="46" w:author="Simunekova, Iveta (SK - Bratislava)" w:date="2015-04-28T20:52:00Z"/>
          <w:rFonts w:ascii="Arial" w:hAnsi="Arial" w:cs="Arial"/>
          <w:sz w:val="18"/>
          <w:szCs w:val="18"/>
        </w:rPr>
      </w:pPr>
    </w:p>
    <w:p w:rsidR="00640F1E" w:rsidRPr="00C9057C" w:rsidDel="00C9057C" w:rsidRDefault="00640F1E" w:rsidP="00841BF5">
      <w:pPr>
        <w:rPr>
          <w:del w:id="47" w:author="Simunekova, Iveta (SK - Bratislava)" w:date="2015-04-28T20:52:00Z"/>
          <w:rFonts w:ascii="Arial" w:hAnsi="Arial" w:cs="Arial"/>
          <w:sz w:val="18"/>
          <w:szCs w:val="18"/>
        </w:rPr>
      </w:pPr>
    </w:p>
    <w:p w:rsidR="00841BF5" w:rsidRPr="00C9057C" w:rsidDel="00C9057C" w:rsidRDefault="00841BF5" w:rsidP="00841BF5">
      <w:pPr>
        <w:rPr>
          <w:del w:id="48" w:author="Simunekova, Iveta (SK - Bratislava)" w:date="2015-04-28T20:52:00Z"/>
          <w:rFonts w:ascii="Arial" w:hAnsi="Arial" w:cs="Arial"/>
          <w:sz w:val="18"/>
          <w:szCs w:val="18"/>
        </w:rPr>
      </w:pPr>
    </w:p>
    <w:p w:rsidR="00841BF5" w:rsidRPr="00C9057C" w:rsidDel="00C9057C" w:rsidRDefault="00841BF5" w:rsidP="00841BF5">
      <w:pPr>
        <w:rPr>
          <w:del w:id="49" w:author="Simunekova, Iveta (SK - Bratislava)" w:date="2015-04-28T20:52:00Z"/>
          <w:rFonts w:ascii="Arial" w:hAnsi="Arial" w:cs="Arial"/>
          <w:sz w:val="18"/>
          <w:szCs w:val="18"/>
        </w:rPr>
      </w:pPr>
    </w:p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263"/>
      </w:tblGrid>
      <w:tr w:rsidR="00727DDB" w:rsidRPr="00C9057C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:rsidR="00727DDB" w:rsidRPr="00C9057C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 merateľných ukazovateľov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  <w:tr w:rsidR="00225B8E" w:rsidRPr="00C9057C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:rsidR="00225B8E" w:rsidRPr="00C9057C" w:rsidRDefault="00225B8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 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naplnenia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225B8E" w:rsidRPr="00C9057C" w:rsidTr="00225B8E">
        <w:trPr>
          <w:jc w:val="center"/>
        </w:trPr>
        <w:tc>
          <w:tcPr>
            <w:tcW w:w="1035" w:type="dxa"/>
          </w:tcPr>
          <w:p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>(1)</w:t>
            </w:r>
          </w:p>
        </w:tc>
        <w:tc>
          <w:tcPr>
            <w:tcW w:w="1273" w:type="dxa"/>
          </w:tcPr>
          <w:p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431" w:type="dxa"/>
          </w:tcPr>
          <w:p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048" w:type="dxa"/>
          </w:tcPr>
          <w:p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207" w:type="dxa"/>
          </w:tcPr>
          <w:p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097" w:type="dxa"/>
          </w:tcPr>
          <w:p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63" w:type="dxa"/>
          </w:tcPr>
          <w:p w:rsidR="00225B8E" w:rsidRPr="00C9057C" w:rsidRDefault="00225B8E" w:rsidP="0022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B1AF2" w:rsidRPr="00C9057C">
              <w:rPr>
                <w:rFonts w:ascii="Arial" w:hAnsi="Arial" w:cs="Arial"/>
                <w:b/>
                <w:sz w:val="18"/>
                <w:szCs w:val="18"/>
              </w:rPr>
              <w:t>x100</w:t>
            </w:r>
          </w:p>
        </w:tc>
      </w:tr>
      <w:tr w:rsidR="00225B8E" w:rsidRPr="00C9057C" w:rsidTr="00225B8E">
        <w:trPr>
          <w:jc w:val="center"/>
        </w:trPr>
        <w:tc>
          <w:tcPr>
            <w:tcW w:w="1035" w:type="dxa"/>
          </w:tcPr>
          <w:p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1273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C9057C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:rsidR="008E6EAE" w:rsidRPr="00C9057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Kumulatívne naplnenie merateľných ukazovateľov</w:t>
            </w:r>
            <w:r w:rsidRPr="00C9057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225B8E" w:rsidRPr="00C9057C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plnenia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:rsidR="00225B8E" w:rsidRPr="00C9057C" w:rsidRDefault="00225B8E" w:rsidP="008E6E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49543C" w:rsidRPr="00C9057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C9057C" w:rsidRDefault="0049543C" w:rsidP="00495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C9057C" w:rsidRDefault="0049543C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x100</w:t>
            </w:r>
          </w:p>
        </w:tc>
      </w:tr>
      <w:tr w:rsidR="0049543C" w:rsidRPr="00C9057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RPr="00C9057C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:rsidR="00032E37" w:rsidRPr="00C9057C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 finančnej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</w:tr>
      <w:tr w:rsidR="00032E37" w:rsidRPr="00C9057C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Pr="00C9057C" w:rsidRDefault="00032E37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  <w:p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C9057C" w:rsidRDefault="00032E37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Schválené deklarované výdavky (schválené CO)</w:t>
            </w:r>
          </w:p>
        </w:tc>
      </w:tr>
      <w:tr w:rsidR="00032E37" w:rsidRPr="00C9057C" w:rsidTr="00032E37">
        <w:tc>
          <w:tcPr>
            <w:tcW w:w="2376" w:type="dxa"/>
          </w:tcPr>
          <w:p w:rsidR="00032E37" w:rsidRPr="00C9057C" w:rsidRDefault="00032E37" w:rsidP="00CA335B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3402" w:type="dxa"/>
          </w:tcPr>
          <w:p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60422" w:rsidRPr="00C9057C" w:rsidRDefault="00C60422" w:rsidP="00841BF5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C9057C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5C06CB" w:rsidRPr="00C9057C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br w:type="page"/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Udržateľnosť projektu</w:t>
            </w:r>
            <w:r w:rsidR="00B300BA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5C06CB" w:rsidRPr="00C9057C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C9057C" w:rsidRDefault="005C06CB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ukončeniu 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>alebo premiestneniu výrobnej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činnosti prijímateľa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 mimo oprávnené miesto realizácie projektu</w:t>
            </w:r>
            <w:r w:rsidRPr="00C9057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2"/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D4A7C" w:rsidRPr="00C9057C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C9057C" w:rsidRDefault="008D4A7C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Došlo počas monitorovaného obdobia k 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zmene vlastníctva položky infraštruktúry,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ktorá poskytuje prijímateľovi alebo tretej osobe neoprávnené zvýhodnenie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C9057C" w:rsidRDefault="008D4A7C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06CB" w:rsidRPr="00C9057C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C9057C" w:rsidRDefault="005C06CB" w:rsidP="00B300B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podstatnej zmene projektu, ktorá ovplyvňuje povahu a ciele projektu alebo podmienky jeho realizácie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B5213" w:rsidRPr="00C9057C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Identifikované problémy, riziká </w:t>
            </w:r>
            <w:r w:rsidR="00A500F8" w:rsidRPr="00C9057C">
              <w:rPr>
                <w:rFonts w:ascii="Arial" w:hAnsi="Arial" w:cs="Arial"/>
                <w:b/>
                <w:sz w:val="18"/>
                <w:szCs w:val="18"/>
              </w:rPr>
              <w:t xml:space="preserve"> a ďalšie informácie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v  súvislosti s udržateľnosťou projektu</w:t>
            </w:r>
            <w:r w:rsidR="00D9394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</w:tr>
      <w:tr w:rsidR="007B5213" w:rsidRPr="00C9057C" w:rsidTr="004512D4">
        <w:trPr>
          <w:trHeight w:val="350"/>
        </w:trPr>
        <w:tc>
          <w:tcPr>
            <w:tcW w:w="5000" w:type="pct"/>
            <w:gridSpan w:val="2"/>
          </w:tcPr>
          <w:p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40F1E" w:rsidRPr="00C9057C" w:rsidRDefault="00640F1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7"/>
        <w:gridCol w:w="2033"/>
      </w:tblGrid>
      <w:tr w:rsidR="00841BF5" w:rsidRPr="00C9057C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Príjmy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</w:tc>
      </w:tr>
      <w:tr w:rsidR="00841BF5" w:rsidRPr="00C9057C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5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6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Čisté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7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8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:rsidRPr="00C9057C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:rsidR="008A5F3C" w:rsidRPr="00C9057C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5F3C" w:rsidRPr="00C9057C">
              <w:rPr>
                <w:rFonts w:ascii="Arial" w:hAnsi="Arial" w:cs="Arial"/>
                <w:b/>
                <w:sz w:val="18"/>
                <w:szCs w:val="18"/>
              </w:rPr>
              <w:t>Publicita projektu</w:t>
            </w:r>
          </w:p>
        </w:tc>
      </w:tr>
      <w:tr w:rsidR="00930748" w:rsidRPr="00C9057C" w:rsidTr="000A2E88">
        <w:trPr>
          <w:trHeight w:val="503"/>
        </w:trPr>
        <w:tc>
          <w:tcPr>
            <w:tcW w:w="3341" w:type="pct"/>
          </w:tcPr>
          <w:p w:rsidR="00930748" w:rsidRPr="00C9057C" w:rsidRDefault="00930748" w:rsidP="000501D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Je publicita projektu zabezpečená v súlade so </w:t>
            </w:r>
            <w:r w:rsidR="00052B9A" w:rsidRPr="00C9057C">
              <w:rPr>
                <w:rFonts w:ascii="Arial" w:hAnsi="Arial" w:cs="Arial"/>
                <w:sz w:val="18"/>
                <w:szCs w:val="18"/>
              </w:rPr>
              <w:t>z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mluvou o poskytnutí </w:t>
            </w:r>
            <w:r w:rsidR="000501D7" w:rsidRPr="00C9057C">
              <w:rPr>
                <w:rFonts w:ascii="Arial" w:hAnsi="Arial" w:cs="Arial"/>
                <w:sz w:val="18"/>
                <w:szCs w:val="18"/>
              </w:rPr>
              <w:t>nenávratného finančného príspevku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659" w:type="pct"/>
            <w:vAlign w:val="center"/>
          </w:tcPr>
          <w:p w:rsidR="00930748" w:rsidRPr="00C9057C" w:rsidRDefault="0093074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0A2E88" w:rsidRPr="00C9057C" w:rsidTr="000A2E88">
        <w:trPr>
          <w:trHeight w:val="503"/>
        </w:trPr>
        <w:tc>
          <w:tcPr>
            <w:tcW w:w="3341" w:type="pct"/>
          </w:tcPr>
          <w:p w:rsidR="000A2E88" w:rsidRPr="00C9057C" w:rsidRDefault="000A2E88" w:rsidP="008A5F3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Je na mieste realizácie projektu umiestnená stála tabuľa?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Pr="00C9057C" w:rsidRDefault="000A2E8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586F">
              <w:rPr>
                <w:rFonts w:ascii="Arial" w:hAnsi="Arial" w:cs="Arial"/>
                <w:sz w:val="18"/>
                <w:szCs w:val="18"/>
              </w:rPr>
            </w:r>
            <w:r w:rsidR="00A2586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F97614" w:rsidRPr="00C9057C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Iné informačné aktivity</w:t>
            </w:r>
            <w:r w:rsidR="00BD4041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F97614" w:rsidRPr="00C9057C" w:rsidTr="00F97614">
        <w:trPr>
          <w:trHeight w:val="503"/>
        </w:trPr>
        <w:tc>
          <w:tcPr>
            <w:tcW w:w="5000" w:type="pct"/>
            <w:gridSpan w:val="2"/>
          </w:tcPr>
          <w:p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08"/>
        <w:gridCol w:w="3674"/>
        <w:gridCol w:w="1841"/>
        <w:gridCol w:w="1837"/>
      </w:tblGrid>
      <w:tr w:rsidR="00841BF5" w:rsidRPr="00C9057C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Iné údaje na úrovni projektu </w:t>
            </w:r>
            <w:r w:rsidR="00AF1670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</w:p>
        </w:tc>
      </w:tr>
      <w:tr w:rsidR="009A3996" w:rsidRPr="00C9057C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C9057C" w:rsidRDefault="009A3996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996" w:rsidRPr="00C9057C" w:rsidTr="009A3996">
        <w:tc>
          <w:tcPr>
            <w:tcW w:w="1735" w:type="dxa"/>
            <w:vMerge/>
            <w:shd w:val="pct15" w:color="auto" w:fill="auto"/>
          </w:tcPr>
          <w:p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C9057C" w:rsidRDefault="009A3996" w:rsidP="009A39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</w:t>
            </w:r>
          </w:p>
        </w:tc>
      </w:tr>
      <w:tr w:rsidR="009A3996" w:rsidRPr="00C9057C" w:rsidTr="009A3996">
        <w:tc>
          <w:tcPr>
            <w:tcW w:w="1735" w:type="dxa"/>
            <w:vMerge/>
          </w:tcPr>
          <w:p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/>
          </w:tcPr>
          <w:p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</w:tr>
      <w:tr w:rsidR="009A3996" w:rsidRPr="00C9057C" w:rsidTr="00680769">
        <w:tc>
          <w:tcPr>
            <w:tcW w:w="1735" w:type="dxa"/>
          </w:tcPr>
          <w:p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787" w:type="dxa"/>
          </w:tcPr>
          <w:p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9A3996">
        <w:tc>
          <w:tcPr>
            <w:tcW w:w="1735" w:type="dxa"/>
          </w:tcPr>
          <w:p w:rsidR="00841BF5" w:rsidRPr="00C9057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0"/>
        <w:gridCol w:w="3016"/>
        <w:gridCol w:w="3014"/>
      </w:tblGrid>
      <w:tr w:rsidR="00A23C85" w:rsidRPr="00C9057C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:rsidR="00A23C85" w:rsidRPr="00C9057C" w:rsidRDefault="005E1BA3" w:rsidP="0038308C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2C7D" w:rsidRPr="00C9057C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0F40" w:rsidRPr="00C9057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A23C8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</w:tr>
      <w:tr w:rsidR="00A23C85" w:rsidRPr="00C9057C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0501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ESF</w:t>
            </w:r>
            <w:r w:rsidR="000501D7" w:rsidRPr="00C9057C">
              <w:rPr>
                <w:rFonts w:ascii="Arial" w:hAnsi="Arial" w:cs="Arial"/>
                <w:b/>
                <w:sz w:val="18"/>
                <w:szCs w:val="18"/>
              </w:rPr>
              <w:t xml:space="preserve"> údaje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DA117F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znevýhodnení účastníci, ktorí sú šesť mesiacov po odchode zamestnaní</w:t>
            </w:r>
            <w:r w:rsidR="00727DDB" w:rsidRPr="00C9057C">
              <w:rPr>
                <w:rFonts w:ascii="Arial" w:hAnsi="Arial" w:cs="Arial"/>
                <w:sz w:val="18"/>
                <w:szCs w:val="18"/>
              </w:rPr>
              <w:t xml:space="preserve">, a to aj 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IZM údaje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šesť mesiacov po odchode absolvujú  ďalšie vzdelávanie, program odbornej prípravy vedúci </w:t>
            </w:r>
            <w:r w:rsidR="00B5466C" w:rsidRPr="00C9057C">
              <w:rPr>
                <w:rFonts w:ascii="Arial" w:hAnsi="Arial" w:cs="Arial"/>
                <w:sz w:val="18"/>
                <w:szCs w:val="18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B5466C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:rsidTr="00A23C85">
        <w:tc>
          <w:tcPr>
            <w:tcW w:w="3070" w:type="dxa"/>
          </w:tcPr>
          <w:p w:rsidR="00A23C85" w:rsidRPr="00C9057C" w:rsidRDefault="00B5466C" w:rsidP="00B546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sú šesť mesiacov po odchode </w:t>
            </w:r>
            <w:r w:rsidR="00960ECB" w:rsidRPr="00C9057C">
              <w:rPr>
                <w:rFonts w:ascii="Arial" w:hAnsi="Arial" w:cs="Arial"/>
                <w:sz w:val="18"/>
                <w:szCs w:val="18"/>
              </w:rPr>
              <w:t xml:space="preserve">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:rsidRPr="00C9057C" w:rsidTr="00151544">
        <w:tc>
          <w:tcPr>
            <w:tcW w:w="14142" w:type="dxa"/>
            <w:shd w:val="clear" w:color="auto" w:fill="CCC0D9" w:themeFill="accent4" w:themeFillTint="66"/>
          </w:tcPr>
          <w:p w:rsidR="00D519D0" w:rsidRPr="00C9057C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519D0" w:rsidRPr="00C9057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C9057C" w:rsidTr="002330CC">
        <w:tc>
          <w:tcPr>
            <w:tcW w:w="14142" w:type="dxa"/>
          </w:tcPr>
          <w:p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:rsidR="00AE6127" w:rsidRPr="00C9057C" w:rsidRDefault="00AE6127" w:rsidP="00013F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Ja, dolu podpísaný prijímateľ (štatutárny orgán prijímateľa alebo splnomocnený zástupca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="00D93BCB" w:rsidRPr="00C9057C">
              <w:rPr>
                <w:rFonts w:ascii="Arial" w:hAnsi="Arial" w:cs="Arial"/>
                <w:sz w:val="18"/>
                <w:szCs w:val="18"/>
              </w:rPr>
              <w:t>)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čestne vyhlasujem, </w:t>
            </w:r>
            <w:r w:rsidR="00013F3F" w:rsidRPr="00C9057C">
              <w:rPr>
                <w:rFonts w:ascii="Arial" w:hAnsi="Arial" w:cs="Arial"/>
                <w:sz w:val="18"/>
                <w:szCs w:val="18"/>
              </w:rPr>
              <w:t>že všetky mnou uvedené informácie v predloženej následnej monitorovacej správe projektu, vrátane príloh, sú úplné a pravdivé.</w:t>
            </w:r>
          </w:p>
          <w:p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Titul, meno a priezvisko</w:t>
            </w:r>
          </w:p>
          <w:p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štatutárneho orgánu prijímateľa/splnomocnen</w:t>
            </w:r>
            <w:r w:rsidR="00D41095" w:rsidRPr="00C9057C">
              <w:rPr>
                <w:rFonts w:ascii="Arial" w:hAnsi="Arial" w:cs="Arial"/>
                <w:sz w:val="18"/>
                <w:szCs w:val="18"/>
              </w:rPr>
              <w:t>ého zástupcu</w:t>
            </w:r>
            <w:r w:rsidRPr="00C9057C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:rsidRPr="00C9057C" w:rsidTr="001A31C1">
        <w:tc>
          <w:tcPr>
            <w:tcW w:w="14142" w:type="dxa"/>
            <w:shd w:val="clear" w:color="auto" w:fill="CCC0D9" w:themeFill="accent4" w:themeFillTint="66"/>
          </w:tcPr>
          <w:p w:rsidR="00F8275A" w:rsidRPr="00C9057C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</w:t>
            </w:r>
            <w:r w:rsidR="00F8275A" w:rsidRPr="00C9057C">
              <w:rPr>
                <w:rFonts w:ascii="Arial" w:hAnsi="Arial" w:cs="Arial"/>
                <w:b/>
                <w:sz w:val="18"/>
                <w:szCs w:val="18"/>
              </w:rPr>
              <w:t xml:space="preserve">Kontaktné údaje </w:t>
            </w:r>
            <w:r w:rsidR="00F8275A" w:rsidRPr="00C9057C">
              <w:rPr>
                <w:rFonts w:ascii="Arial" w:hAnsi="Arial" w:cs="Arial"/>
                <w:sz w:val="18"/>
                <w:szCs w:val="18"/>
              </w:rPr>
              <w:t>(osoby zodpovednej za prípravu následnej monitorovacej správy)</w:t>
            </w:r>
          </w:p>
        </w:tc>
      </w:tr>
      <w:tr w:rsidR="00F8275A" w:rsidRPr="00C9057C" w:rsidTr="001A31C1">
        <w:tc>
          <w:tcPr>
            <w:tcW w:w="14142" w:type="dxa"/>
          </w:tcPr>
          <w:p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</w:p>
          <w:p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Titul, meno a priezvisko: ............................................. </w:t>
            </w:r>
          </w:p>
          <w:p w:rsidR="00F8275A" w:rsidRPr="00C9057C" w:rsidRDefault="00F8275A" w:rsidP="00F8275A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E-mail: .............................................</w:t>
            </w:r>
          </w:p>
          <w:p w:rsidR="00F8275A" w:rsidRPr="00C9057C" w:rsidRDefault="00F8275A" w:rsidP="003B16F9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Telefón: ............................................</w:t>
            </w:r>
          </w:p>
          <w:p w:rsidR="00F8275A" w:rsidRPr="00C9057C" w:rsidRDefault="00F8275A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275A" w:rsidRPr="00C9057C" w:rsidRDefault="00F8275A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C9057C" w:rsidTr="00E8100A">
        <w:tc>
          <w:tcPr>
            <w:tcW w:w="14142" w:type="dxa"/>
            <w:shd w:val="clear" w:color="auto" w:fill="CCC0D9" w:themeFill="accent4" w:themeFillTint="66"/>
          </w:tcPr>
          <w:p w:rsidR="00B32C7D" w:rsidRPr="00C9057C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Poznámky</w:t>
            </w:r>
          </w:p>
        </w:tc>
      </w:tr>
      <w:tr w:rsidR="00B32C7D" w:rsidRPr="00C9057C" w:rsidTr="00E8100A">
        <w:tc>
          <w:tcPr>
            <w:tcW w:w="14142" w:type="dxa"/>
          </w:tcPr>
          <w:p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32C7D" w:rsidRPr="00C9057C" w:rsidRDefault="00B32C7D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85"/>
        <w:gridCol w:w="7875"/>
      </w:tblGrid>
      <w:tr w:rsidR="00841BF5" w:rsidRPr="00C9057C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:rsidR="00841BF5" w:rsidRPr="00C9057C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:rsidRPr="00C9057C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C9057C" w:rsidTr="006777F6">
        <w:tc>
          <w:tcPr>
            <w:tcW w:w="1190" w:type="dxa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96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777F6">
        <w:tc>
          <w:tcPr>
            <w:tcW w:w="1190" w:type="dxa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96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777F6">
        <w:tc>
          <w:tcPr>
            <w:tcW w:w="1190" w:type="dxa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096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777F6">
        <w:tc>
          <w:tcPr>
            <w:tcW w:w="1190" w:type="dxa"/>
          </w:tcPr>
          <w:p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096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:rsidTr="006777F6">
        <w:tc>
          <w:tcPr>
            <w:tcW w:w="1190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8096" w:type="dxa"/>
          </w:tcPr>
          <w:p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27EA3" w:rsidRPr="00C9057C" w:rsidRDefault="00627EA3" w:rsidP="006777F6">
      <w:pPr>
        <w:ind w:firstLine="708"/>
        <w:rPr>
          <w:rFonts w:ascii="Arial" w:hAnsi="Arial" w:cs="Arial"/>
          <w:sz w:val="18"/>
          <w:szCs w:val="18"/>
        </w:rPr>
      </w:pPr>
    </w:p>
    <w:sectPr w:rsidR="00627EA3" w:rsidRPr="00C9057C" w:rsidSect="00B8570E">
      <w:head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E96" w:rsidRDefault="00206E96" w:rsidP="00B948E0">
      <w:r>
        <w:separator/>
      </w:r>
    </w:p>
  </w:endnote>
  <w:endnote w:type="continuationSeparator" w:id="0">
    <w:p w:rsidR="00206E96" w:rsidRDefault="00206E9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Príručka pre prijímateľa OP EVS</w:t>
    </w:r>
  </w:p>
  <w:p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verzia č. 1.0</w:t>
    </w:r>
  </w:p>
  <w:p w:rsidR="00B8570E" w:rsidRPr="00A2586F" w:rsidRDefault="00A2586F" w:rsidP="00A2586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platná k 11.11.2015 a účinná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E96" w:rsidRDefault="00206E96" w:rsidP="00B948E0">
      <w:r>
        <w:separator/>
      </w:r>
    </w:p>
  </w:footnote>
  <w:footnote w:type="continuationSeparator" w:id="0">
    <w:p w:rsidR="00206E96" w:rsidRDefault="00206E96" w:rsidP="00B948E0">
      <w:r>
        <w:continuationSeparator/>
      </w:r>
    </w:p>
  </w:footnote>
  <w:footnote w:id="1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4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5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6" w:author="Simunekova, Iveta (SK - Bratislava)" w:date="2015-04-28T20:53:00Z">
            <w:rPr/>
          </w:rPrChange>
        </w:rPr>
        <w:t xml:space="preserve"> V prípade projektov OP RH sa vypĺňajú len relevantné údaje. </w:t>
      </w:r>
    </w:p>
  </w:footnote>
  <w:footnote w:id="2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7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8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9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0" w:author="Simunekova, Iveta (SK - Bratislava)" w:date="2015-04-28T20:53:00Z">
            <w:rPr/>
          </w:rPrChange>
        </w:rPr>
        <w:t>Vypĺňané automaticky ITMS 2014+.</w:t>
      </w:r>
    </w:p>
  </w:footnote>
  <w:footnote w:id="3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1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2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3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4" w:author="Simunekova, Iveta (SK - Bratislava)" w:date="2015-04-28T20:53:00Z">
            <w:rPr/>
          </w:rPrChange>
        </w:rPr>
        <w:t xml:space="preserve">Za </w:t>
      </w:r>
      <w:r w:rsidR="004276B3" w:rsidRPr="00C9057C">
        <w:rPr>
          <w:rFonts w:ascii="Arial Narrow" w:hAnsi="Arial Narrow"/>
          <w:sz w:val="18"/>
          <w:szCs w:val="18"/>
          <w:rPrChange w:id="15" w:author="Simunekova, Iveta (SK - Bratislava)" w:date="2015-04-28T20:53:00Z">
            <w:rPr>
              <w:sz w:val="18"/>
              <w:szCs w:val="18"/>
            </w:rPr>
          </w:rPrChange>
        </w:rPr>
        <w:t xml:space="preserve">prvé </w:t>
      </w:r>
      <w:r w:rsidRPr="00C9057C">
        <w:rPr>
          <w:rFonts w:ascii="Arial Narrow" w:hAnsi="Arial Narrow"/>
          <w:sz w:val="18"/>
          <w:szCs w:val="18"/>
          <w:rPrChange w:id="16" w:author="Simunekova, Iveta (SK - Bratislava)" w:date="2015-04-28T20:53:00Z">
            <w:rPr>
              <w:sz w:val="18"/>
              <w:szCs w:val="18"/>
            </w:rPr>
          </w:rPrChange>
        </w:rPr>
        <w:t>monitorované obdobie sa považuje obdobie</w:t>
      </w:r>
      <w:r w:rsidR="004276B3" w:rsidRPr="00C9057C">
        <w:rPr>
          <w:rFonts w:ascii="Arial Narrow" w:hAnsi="Arial Narrow"/>
          <w:sz w:val="18"/>
          <w:szCs w:val="18"/>
          <w:rPrChange w:id="17" w:author="Simunekova, Iveta (SK - Bratislava)" w:date="2015-04-28T20:53:00Z">
            <w:rPr>
              <w:sz w:val="18"/>
              <w:szCs w:val="18"/>
            </w:rPr>
          </w:rPrChange>
        </w:rPr>
        <w:t xml:space="preserve"> od ukončenia </w:t>
      </w:r>
      <w:r w:rsidR="002B6245" w:rsidRPr="00C9057C">
        <w:rPr>
          <w:rFonts w:ascii="Arial Narrow" w:hAnsi="Arial Narrow"/>
          <w:sz w:val="18"/>
          <w:szCs w:val="18"/>
          <w:rPrChange w:id="18" w:author="Simunekova, Iveta (SK - Bratislava)" w:date="2015-04-28T20:53:00Z">
            <w:rPr>
              <w:sz w:val="18"/>
              <w:szCs w:val="18"/>
            </w:rPr>
          </w:rPrChange>
        </w:rPr>
        <w:t xml:space="preserve">realizácie </w:t>
      </w:r>
      <w:r w:rsidR="004276B3" w:rsidRPr="00C9057C">
        <w:rPr>
          <w:rFonts w:ascii="Arial Narrow" w:hAnsi="Arial Narrow"/>
          <w:sz w:val="18"/>
          <w:szCs w:val="18"/>
          <w:rPrChange w:id="19" w:author="Simunekova, Iveta (SK - Bratislava)" w:date="2015-04-28T20:53:00Z">
            <w:rPr>
              <w:sz w:val="18"/>
              <w:szCs w:val="18"/>
            </w:rPr>
          </w:rPrChange>
        </w:rPr>
        <w:t>aktivít projektu (</w:t>
      </w:r>
      <w:proofErr w:type="spellStart"/>
      <w:r w:rsidR="004276B3" w:rsidRPr="00C9057C">
        <w:rPr>
          <w:rFonts w:ascii="Arial Narrow" w:hAnsi="Arial Narrow"/>
          <w:sz w:val="18"/>
          <w:szCs w:val="18"/>
          <w:rPrChange w:id="20" w:author="Simunekova, Iveta (SK - Bratislava)" w:date="2015-04-28T20:53:00Z">
            <w:rPr>
              <w:sz w:val="18"/>
              <w:szCs w:val="18"/>
            </w:rPr>
          </w:rPrChange>
        </w:rPr>
        <w:t>t.j</w:t>
      </w:r>
      <w:proofErr w:type="spellEnd"/>
      <w:r w:rsidR="004276B3" w:rsidRPr="00C9057C">
        <w:rPr>
          <w:rFonts w:ascii="Arial Narrow" w:hAnsi="Arial Narrow"/>
          <w:sz w:val="18"/>
          <w:szCs w:val="18"/>
          <w:rPrChange w:id="21" w:author="Simunekova, Iveta (SK - Bratislava)" w:date="2015-04-28T20:53:00Z">
            <w:rPr>
              <w:sz w:val="18"/>
              <w:szCs w:val="18"/>
            </w:rPr>
          </w:rPrChange>
        </w:rPr>
        <w:t>. deň nasledujúci po poslednom dni monitorovaného obdobia záverečnej monitorovacej správy projektu) do</w:t>
      </w:r>
      <w:r w:rsidRPr="00C9057C">
        <w:rPr>
          <w:rFonts w:ascii="Arial Narrow" w:hAnsi="Arial Narrow"/>
          <w:sz w:val="18"/>
          <w:szCs w:val="18"/>
          <w:rPrChange w:id="22" w:author="Simunekova, Iveta (SK - Bratislava)" w:date="2015-04-28T20:53:00Z">
            <w:rPr>
              <w:sz w:val="18"/>
              <w:szCs w:val="18"/>
            </w:rPr>
          </w:rPrChange>
        </w:rPr>
        <w:t xml:space="preserve"> 12 mesiacov od</w:t>
      </w:r>
      <w:r w:rsidR="00546E96" w:rsidRPr="00C9057C">
        <w:rPr>
          <w:rFonts w:ascii="Arial Narrow" w:hAnsi="Arial Narrow"/>
          <w:sz w:val="18"/>
          <w:szCs w:val="18"/>
          <w:rPrChange w:id="23" w:author="Simunekova, Iveta (SK - Bratislava)" w:date="2015-04-28T20:53:00Z">
            <w:rPr>
              <w:sz w:val="18"/>
              <w:szCs w:val="18"/>
            </w:rPr>
          </w:rPrChange>
        </w:rPr>
        <w:t>o d</w:t>
      </w:r>
      <w:bookmarkStart w:id="24" w:name="_GoBack"/>
      <w:bookmarkEnd w:id="24"/>
      <w:r w:rsidR="00546E96" w:rsidRPr="00C9057C">
        <w:rPr>
          <w:rFonts w:ascii="Arial Narrow" w:hAnsi="Arial Narrow"/>
          <w:sz w:val="18"/>
          <w:szCs w:val="18"/>
          <w:rPrChange w:id="25" w:author="Simunekova, Iveta (SK - Bratislava)" w:date="2015-04-28T20:53:00Z">
            <w:rPr>
              <w:sz w:val="18"/>
              <w:szCs w:val="18"/>
            </w:rPr>
          </w:rPrChange>
        </w:rPr>
        <w:t xml:space="preserve">ňa </w:t>
      </w:r>
      <w:r w:rsidR="0087693E" w:rsidRPr="00C9057C">
        <w:rPr>
          <w:rFonts w:ascii="Arial Narrow" w:hAnsi="Arial Narrow"/>
          <w:sz w:val="18"/>
          <w:szCs w:val="18"/>
          <w:rPrChange w:id="26" w:author="Simunekova, Iveta (SK - Bratislava)" w:date="2015-04-28T20:53:00Z">
            <w:rPr>
              <w:sz w:val="18"/>
              <w:szCs w:val="18"/>
            </w:rPr>
          </w:rPrChange>
        </w:rPr>
        <w:t xml:space="preserve">finančného </w:t>
      </w:r>
      <w:r w:rsidRPr="00C9057C">
        <w:rPr>
          <w:rFonts w:ascii="Arial Narrow" w:hAnsi="Arial Narrow"/>
          <w:sz w:val="18"/>
          <w:szCs w:val="18"/>
          <w:rPrChange w:id="27" w:author="Simunekova, Iveta (SK - Bratislava)" w:date="2015-04-28T20:53:00Z">
            <w:rPr>
              <w:sz w:val="18"/>
              <w:szCs w:val="18"/>
            </w:rPr>
          </w:rPrChange>
        </w:rPr>
        <w:t>ukončenia projektu</w:t>
      </w:r>
      <w:r w:rsidR="003F7386" w:rsidRPr="00C9057C">
        <w:rPr>
          <w:rFonts w:ascii="Arial Narrow" w:hAnsi="Arial Narrow"/>
          <w:sz w:val="18"/>
          <w:szCs w:val="18"/>
          <w:rPrChange w:id="28" w:author="Simunekova, Iveta (SK - Bratislava)" w:date="2015-04-28T20:53:00Z">
            <w:rPr>
              <w:sz w:val="18"/>
              <w:szCs w:val="18"/>
            </w:rPr>
          </w:rPrChange>
        </w:rPr>
        <w:t>.</w:t>
      </w:r>
      <w:r w:rsidR="00546E96" w:rsidRPr="00C9057C">
        <w:rPr>
          <w:rFonts w:ascii="Arial Narrow" w:hAnsi="Arial Narrow"/>
          <w:sz w:val="18"/>
          <w:szCs w:val="18"/>
          <w:rPrChange w:id="29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</w:p>
  </w:footnote>
  <w:footnote w:id="4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30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31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32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33" w:author="Simunekova, Iveta (SK - Bratislava)" w:date="2015-04-28T20:53:00Z">
            <w:rPr/>
          </w:rPrChange>
        </w:rPr>
        <w:t xml:space="preserve">Vypĺňané automaticky ITMS 2014+. </w:t>
      </w:r>
    </w:p>
  </w:footnote>
  <w:footnote w:id="5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34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35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36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37" w:author="Simunekova, Iveta (SK - Bratislava)" w:date="2015-04-28T20:53:00Z">
            <w:rPr/>
          </w:rPrChange>
        </w:rPr>
        <w:t>Vypĺňa sa len v prípade relevantnosti.</w:t>
      </w:r>
    </w:p>
  </w:footnote>
  <w:footnote w:id="6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38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39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40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41" w:author="Simunekova, Iveta (SK - Bratislava)" w:date="2015-04-28T20:53:00Z">
            <w:rPr/>
          </w:rPrChange>
        </w:rPr>
        <w:t>Vypĺňa sa len v prípade relevantnosti.</w:t>
      </w:r>
    </w:p>
  </w:footnote>
  <w:footnote w:id="7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42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43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44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45" w:author="Simunekova, Iveta (SK - Bratislava)" w:date="2015-04-28T20:53:00Z">
            <w:rPr/>
          </w:rPrChange>
        </w:rPr>
        <w:t>Vypĺňané automaticky ITMS 2014+.</w:t>
      </w:r>
      <w:r w:rsidRPr="00C9057C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041689" w:rsidRPr="00400918" w:rsidRDefault="00727DDB" w:rsidP="004149EA">
      <w:pPr>
        <w:pStyle w:val="Textpoznmkypodiarou"/>
        <w:jc w:val="both"/>
      </w:pPr>
      <w:r w:rsidRPr="00C9057C">
        <w:rPr>
          <w:rStyle w:val="Odkaznapoznmkupodiarou"/>
          <w:rFonts w:ascii="Arial Narrow" w:hAnsi="Arial Narrow"/>
          <w:sz w:val="18"/>
          <w:szCs w:val="18"/>
          <w:rPrChange w:id="50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51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52" w:author="Simunekova, Iveta (SK - Bratislava)" w:date="2015-04-28T20:53:00Z">
            <w:rPr/>
          </w:rPrChange>
        </w:rPr>
        <w:t>Vypĺňané automaticky ITMS 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C9057C">
        <w:rPr>
          <w:rFonts w:ascii="Arial Narrow" w:hAnsi="Arial Narrow"/>
          <w:sz w:val="18"/>
          <w:szCs w:val="18"/>
          <w:rPrChange w:id="53" w:author="Simunekova, Iveta (SK - Bratislava)" w:date="2015-04-28T20:53:00Z">
            <w:rPr>
              <w:sz w:val="18"/>
            </w:rPr>
          </w:rPrChange>
        </w:rPr>
        <w:t>U</w:t>
      </w:r>
      <w:r w:rsidRPr="00C9057C">
        <w:rPr>
          <w:rFonts w:ascii="Arial Narrow" w:hAnsi="Arial Narrow"/>
          <w:sz w:val="18"/>
          <w:szCs w:val="18"/>
          <w:rPrChange w:id="54" w:author="Simunekova, Iveta (SK - Bratislava)" w:date="2015-04-28T20:53:00Z">
            <w:rPr>
              <w:sz w:val="18"/>
            </w:rPr>
          </w:rPrChange>
        </w:rPr>
        <w:t xml:space="preserve"> manuálne (</w:t>
      </w:r>
      <w:proofErr w:type="spellStart"/>
      <w:r w:rsidRPr="00C9057C">
        <w:rPr>
          <w:rFonts w:ascii="Arial Narrow" w:hAnsi="Arial Narrow"/>
          <w:sz w:val="18"/>
          <w:szCs w:val="18"/>
          <w:rPrChange w:id="55" w:author="Simunekova, Iveta (SK - Bratislava)" w:date="2015-04-28T20:53:00Z">
            <w:rPr>
              <w:sz w:val="18"/>
            </w:rPr>
          </w:rPrChange>
        </w:rPr>
        <w:t>t.j</w:t>
      </w:r>
      <w:proofErr w:type="spellEnd"/>
      <w:r w:rsidRPr="00C9057C">
        <w:rPr>
          <w:rFonts w:ascii="Arial Narrow" w:hAnsi="Arial Narrow"/>
          <w:sz w:val="18"/>
          <w:szCs w:val="18"/>
          <w:rPrChange w:id="56" w:author="Simunekova, Iveta (SK - Bratislava)" w:date="2015-04-28T20:53:00Z">
            <w:rPr>
              <w:sz w:val="18"/>
            </w:rPr>
          </w:rPrChange>
        </w:rPr>
        <w:t>. predmetný údaj nebude automaticky vyplnený ITMS2014+).</w:t>
      </w:r>
      <w:r w:rsidRPr="00400918">
        <w:rPr>
          <w:sz w:val="18"/>
        </w:rPr>
        <w:t xml:space="preserve"> </w:t>
      </w:r>
    </w:p>
  </w:footnote>
  <w:footnote w:id="9">
    <w:p w:rsidR="00041689" w:rsidRPr="00C9057C" w:rsidRDefault="008E6EAE" w:rsidP="004149EA">
      <w:pPr>
        <w:pStyle w:val="Textpoznmkypodiarou"/>
        <w:jc w:val="both"/>
        <w:rPr>
          <w:rFonts w:ascii="Arial Narrow" w:hAnsi="Arial Narrow"/>
          <w:sz w:val="18"/>
          <w:szCs w:val="18"/>
          <w:rPrChange w:id="57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58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59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60" w:author="Simunekova, Iveta (SK - Bratislava)" w:date="2015-04-28T20:53:00Z">
            <w:rPr/>
          </w:rPrChange>
        </w:rPr>
        <w:t>Vypĺňané automaticky ITMS 2014+ na základe údajov zo záverečnej monitorovacej správy.</w:t>
      </w:r>
      <w:r w:rsidR="004149EA" w:rsidRPr="00C9057C">
        <w:rPr>
          <w:rFonts w:ascii="Arial Narrow" w:hAnsi="Arial Narrow"/>
          <w:sz w:val="18"/>
          <w:szCs w:val="18"/>
          <w:rPrChange w:id="61" w:author="Simunekova, Iveta (SK - Bratislava)" w:date="2015-04-28T20:53:00Z">
            <w:rPr>
              <w:sz w:val="18"/>
            </w:rPr>
          </w:rPrChange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C9057C">
        <w:rPr>
          <w:rFonts w:ascii="Arial Narrow" w:hAnsi="Arial Narrow"/>
          <w:sz w:val="18"/>
          <w:szCs w:val="18"/>
          <w:rPrChange w:id="62" w:author="Simunekova, Iveta (SK - Bratislava)" w:date="2015-04-28T20:53:00Z">
            <w:rPr>
              <w:sz w:val="18"/>
            </w:rPr>
          </w:rPrChange>
        </w:rPr>
        <w:t>U</w:t>
      </w:r>
      <w:r w:rsidR="004149EA" w:rsidRPr="00C9057C">
        <w:rPr>
          <w:rFonts w:ascii="Arial Narrow" w:hAnsi="Arial Narrow"/>
          <w:sz w:val="18"/>
          <w:szCs w:val="18"/>
          <w:rPrChange w:id="63" w:author="Simunekova, Iveta (SK - Bratislava)" w:date="2015-04-28T20:53:00Z">
            <w:rPr>
              <w:sz w:val="18"/>
            </w:rPr>
          </w:rPrChange>
        </w:rPr>
        <w:t xml:space="preserve"> manuálne (</w:t>
      </w:r>
      <w:proofErr w:type="spellStart"/>
      <w:r w:rsidR="004149EA" w:rsidRPr="00C9057C">
        <w:rPr>
          <w:rFonts w:ascii="Arial Narrow" w:hAnsi="Arial Narrow"/>
          <w:sz w:val="18"/>
          <w:szCs w:val="18"/>
          <w:rPrChange w:id="64" w:author="Simunekova, Iveta (SK - Bratislava)" w:date="2015-04-28T20:53:00Z">
            <w:rPr>
              <w:sz w:val="18"/>
            </w:rPr>
          </w:rPrChange>
        </w:rPr>
        <w:t>t.j</w:t>
      </w:r>
      <w:proofErr w:type="spellEnd"/>
      <w:r w:rsidR="004149EA" w:rsidRPr="00C9057C">
        <w:rPr>
          <w:rFonts w:ascii="Arial Narrow" w:hAnsi="Arial Narrow"/>
          <w:sz w:val="18"/>
          <w:szCs w:val="18"/>
          <w:rPrChange w:id="65" w:author="Simunekova, Iveta (SK - Bratislava)" w:date="2015-04-28T20:53:00Z">
            <w:rPr>
              <w:sz w:val="18"/>
            </w:rPr>
          </w:rPrChange>
        </w:rPr>
        <w:t>. predmetný údaj nebude automaticky vyplnený ITMS2014+).</w:t>
      </w:r>
    </w:p>
  </w:footnote>
  <w:footnote w:id="10">
    <w:p w:rsidR="00041689" w:rsidRPr="00C9057C" w:rsidRDefault="00032E37" w:rsidP="00727DDB">
      <w:pPr>
        <w:pStyle w:val="Textpoznmkypodiarou"/>
        <w:jc w:val="both"/>
        <w:rPr>
          <w:rFonts w:ascii="Arial Narrow" w:hAnsi="Arial Narrow"/>
          <w:sz w:val="18"/>
          <w:szCs w:val="18"/>
          <w:rPrChange w:id="66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67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68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69" w:author="Simunekova, Iveta (SK - Bratislava)" w:date="2015-04-28T20:53:00Z">
            <w:rPr/>
          </w:rPrChange>
        </w:rPr>
        <w:t>Vypĺňané automaticky ITMS 2014+ na základe údajov zo záverečnej monitorovacej správy.</w:t>
      </w:r>
      <w:r w:rsidR="004B465A" w:rsidRPr="00C9057C">
        <w:rPr>
          <w:rFonts w:ascii="Arial Narrow" w:hAnsi="Arial Narrow"/>
          <w:sz w:val="18"/>
          <w:szCs w:val="18"/>
          <w:rPrChange w:id="70" w:author="Simunekova, Iveta (SK - Bratislava)" w:date="2015-04-28T20:53:00Z">
            <w:rPr>
              <w:sz w:val="18"/>
            </w:rPr>
          </w:rPrChange>
        </w:rPr>
        <w:t xml:space="preserve"> </w:t>
      </w:r>
      <w:r w:rsidR="003A1CA7" w:rsidRPr="00C9057C">
        <w:rPr>
          <w:rFonts w:ascii="Arial Narrow" w:hAnsi="Arial Narrow"/>
          <w:sz w:val="18"/>
          <w:szCs w:val="18"/>
          <w:rPrChange w:id="71" w:author="Simunekova, Iveta (SK - Bratislava)" w:date="2015-04-28T20:53:00Z">
            <w:rPr>
              <w:sz w:val="18"/>
            </w:rPr>
          </w:rPrChange>
        </w:rPr>
        <w:t xml:space="preserve">Údaj o schválených deklarovaných výdavkoch vypĺňa ITMS 2014+ automaticky na základe súčtu všetkých žiadostí o platbu schválených na úrovni </w:t>
      </w:r>
      <w:r w:rsidR="000501D7" w:rsidRPr="00C9057C">
        <w:rPr>
          <w:rFonts w:ascii="Arial Narrow" w:hAnsi="Arial Narrow"/>
          <w:sz w:val="18"/>
          <w:szCs w:val="18"/>
          <w:rPrChange w:id="72" w:author="Simunekova, Iveta (SK - Bratislava)" w:date="2015-04-28T20:53:00Z">
            <w:rPr>
              <w:sz w:val="18"/>
            </w:rPr>
          </w:rPrChange>
        </w:rPr>
        <w:t>certifikačného orgánu</w:t>
      </w:r>
      <w:r w:rsidR="003A1CA7" w:rsidRPr="00C9057C">
        <w:rPr>
          <w:rFonts w:ascii="Arial Narrow" w:hAnsi="Arial Narrow"/>
          <w:sz w:val="18"/>
          <w:szCs w:val="18"/>
          <w:rPrChange w:id="73" w:author="Simunekova, Iveta (SK - Bratislava)" w:date="2015-04-28T20:53:00Z">
            <w:rPr>
              <w:sz w:val="18"/>
            </w:rPr>
          </w:rPrChange>
        </w:rPr>
        <w:t>.</w:t>
      </w:r>
    </w:p>
  </w:footnote>
  <w:footnote w:id="11">
    <w:p w:rsidR="00041689" w:rsidRPr="00C9057C" w:rsidRDefault="00B300BA" w:rsidP="00645505">
      <w:pPr>
        <w:pStyle w:val="Textpoznmkypodiarou"/>
        <w:jc w:val="both"/>
        <w:rPr>
          <w:rFonts w:ascii="Arial Narrow" w:hAnsi="Arial Narrow"/>
          <w:sz w:val="18"/>
          <w:szCs w:val="18"/>
          <w:rPrChange w:id="74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75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Style w:val="Odkaznapoznmkupodiarou"/>
          <w:rFonts w:ascii="Arial Narrow" w:hAnsi="Arial Narrow"/>
          <w:sz w:val="18"/>
          <w:szCs w:val="18"/>
          <w:rPrChange w:id="76" w:author="Simunekova, Iveta (SK - Bratislava)" w:date="2015-04-28T20:53:00Z">
            <w:rPr>
              <w:rStyle w:val="Odkaznapoznmkupodiarou"/>
            </w:rPr>
          </w:rPrChange>
        </w:rPr>
        <w:t xml:space="preserve"> </w:t>
      </w:r>
      <w:r w:rsidR="008736C1" w:rsidRPr="00C9057C">
        <w:rPr>
          <w:rFonts w:ascii="Arial Narrow" w:hAnsi="Arial Narrow"/>
          <w:sz w:val="18"/>
          <w:szCs w:val="18"/>
          <w:rPrChange w:id="77" w:author="Simunekova, Iveta (SK - Bratislava)" w:date="2015-04-28T20:53:00Z">
            <w:rPr>
              <w:sz w:val="18"/>
              <w:szCs w:val="18"/>
            </w:rPr>
          </w:rPrChange>
        </w:rPr>
        <w:t>Podmienky udržateľnosti</w:t>
      </w:r>
      <w:r w:rsidRPr="00C9057C">
        <w:rPr>
          <w:rFonts w:ascii="Arial Narrow" w:hAnsi="Arial Narrow"/>
          <w:sz w:val="18"/>
          <w:szCs w:val="18"/>
          <w:rPrChange w:id="78" w:author="Simunekova, Iveta (SK - Bratislava)" w:date="2015-04-28T20:53:00Z">
            <w:rPr>
              <w:sz w:val="18"/>
              <w:szCs w:val="18"/>
            </w:rPr>
          </w:rPrChange>
        </w:rPr>
        <w:t xml:space="preserve"> projektu a </w:t>
      </w:r>
      <w:r w:rsidR="004E3E21" w:rsidRPr="00C9057C">
        <w:rPr>
          <w:rFonts w:ascii="Arial Narrow" w:hAnsi="Arial Narrow"/>
          <w:sz w:val="18"/>
          <w:szCs w:val="18"/>
          <w:rPrChange w:id="79" w:author="Simunekova, Iveta (SK - Bratislava)" w:date="2015-04-28T20:53:00Z">
            <w:rPr>
              <w:sz w:val="18"/>
              <w:szCs w:val="18"/>
            </w:rPr>
          </w:rPrChange>
        </w:rPr>
        <w:t>podstatn</w:t>
      </w:r>
      <w:r w:rsidR="008736C1" w:rsidRPr="00C9057C">
        <w:rPr>
          <w:rFonts w:ascii="Arial Narrow" w:hAnsi="Arial Narrow"/>
          <w:sz w:val="18"/>
          <w:szCs w:val="18"/>
          <w:rPrChange w:id="80" w:author="Simunekova, Iveta (SK - Bratislava)" w:date="2015-04-28T20:53:00Z">
            <w:rPr>
              <w:sz w:val="18"/>
              <w:szCs w:val="18"/>
            </w:rPr>
          </w:rPrChange>
        </w:rPr>
        <w:t>á</w:t>
      </w:r>
      <w:r w:rsidRPr="00C9057C">
        <w:rPr>
          <w:rFonts w:ascii="Arial Narrow" w:hAnsi="Arial Narrow"/>
          <w:sz w:val="18"/>
          <w:szCs w:val="18"/>
          <w:rPrChange w:id="81" w:author="Simunekova, Iveta (SK - Bratislava)" w:date="2015-04-28T20:53:00Z">
            <w:rPr>
              <w:sz w:val="18"/>
              <w:szCs w:val="18"/>
            </w:rPr>
          </w:rPrChange>
        </w:rPr>
        <w:t xml:space="preserve"> zmen</w:t>
      </w:r>
      <w:r w:rsidR="008736C1" w:rsidRPr="00C9057C">
        <w:rPr>
          <w:rFonts w:ascii="Arial Narrow" w:hAnsi="Arial Narrow"/>
          <w:sz w:val="18"/>
          <w:szCs w:val="18"/>
          <w:rPrChange w:id="82" w:author="Simunekova, Iveta (SK - Bratislava)" w:date="2015-04-28T20:53:00Z">
            <w:rPr>
              <w:sz w:val="18"/>
              <w:szCs w:val="18"/>
            </w:rPr>
          </w:rPrChange>
        </w:rPr>
        <w:t>a</w:t>
      </w:r>
      <w:r w:rsidRPr="00C9057C">
        <w:rPr>
          <w:rFonts w:ascii="Arial Narrow" w:hAnsi="Arial Narrow"/>
          <w:sz w:val="18"/>
          <w:szCs w:val="18"/>
          <w:rPrChange w:id="83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="004E3E21" w:rsidRPr="00C9057C">
        <w:rPr>
          <w:rFonts w:ascii="Arial Narrow" w:hAnsi="Arial Narrow"/>
          <w:sz w:val="18"/>
          <w:szCs w:val="18"/>
          <w:rPrChange w:id="84" w:author="Simunekova, Iveta (SK - Bratislava)" w:date="2015-04-28T20:53:00Z">
            <w:rPr>
              <w:sz w:val="18"/>
              <w:szCs w:val="18"/>
            </w:rPr>
          </w:rPrChange>
        </w:rPr>
        <w:t xml:space="preserve">projektu </w:t>
      </w:r>
      <w:r w:rsidR="008736C1" w:rsidRPr="00C9057C">
        <w:rPr>
          <w:rFonts w:ascii="Arial Narrow" w:hAnsi="Arial Narrow"/>
          <w:sz w:val="18"/>
          <w:szCs w:val="18"/>
          <w:rPrChange w:id="85" w:author="Simunekova, Iveta (SK - Bratislava)" w:date="2015-04-28T20:53:00Z">
            <w:rPr>
              <w:sz w:val="18"/>
              <w:szCs w:val="18"/>
            </w:rPr>
          </w:rPrChange>
        </w:rPr>
        <w:t>v zmysle z</w:t>
      </w:r>
      <w:r w:rsidR="004E3E21" w:rsidRPr="00C9057C">
        <w:rPr>
          <w:rFonts w:ascii="Arial Narrow" w:hAnsi="Arial Narrow"/>
          <w:sz w:val="18"/>
          <w:szCs w:val="18"/>
          <w:rPrChange w:id="86" w:author="Simunekova, Iveta (SK - Bratislava)" w:date="2015-04-28T20:53:00Z">
            <w:rPr>
              <w:sz w:val="18"/>
              <w:szCs w:val="18"/>
            </w:rPr>
          </w:rPrChange>
        </w:rPr>
        <w:t>mluv</w:t>
      </w:r>
      <w:r w:rsidR="008736C1" w:rsidRPr="00C9057C">
        <w:rPr>
          <w:rFonts w:ascii="Arial Narrow" w:hAnsi="Arial Narrow"/>
          <w:sz w:val="18"/>
          <w:szCs w:val="18"/>
          <w:rPrChange w:id="87" w:author="Simunekova, Iveta (SK - Bratislava)" w:date="2015-04-28T20:53:00Z">
            <w:rPr>
              <w:sz w:val="18"/>
              <w:szCs w:val="18"/>
            </w:rPr>
          </w:rPrChange>
        </w:rPr>
        <w:t>y</w:t>
      </w:r>
      <w:r w:rsidRPr="00C9057C">
        <w:rPr>
          <w:rFonts w:ascii="Arial Narrow" w:hAnsi="Arial Narrow"/>
          <w:sz w:val="18"/>
          <w:szCs w:val="18"/>
          <w:rPrChange w:id="88" w:author="Simunekova, Iveta (SK - Bratislava)" w:date="2015-04-28T20:53:00Z">
            <w:rPr>
              <w:sz w:val="18"/>
              <w:szCs w:val="18"/>
            </w:rPr>
          </w:rPrChange>
        </w:rPr>
        <w:t xml:space="preserve"> o poskytnutí </w:t>
      </w:r>
      <w:r w:rsidR="008736C1" w:rsidRPr="00C9057C">
        <w:rPr>
          <w:rFonts w:ascii="Arial Narrow" w:hAnsi="Arial Narrow"/>
          <w:sz w:val="18"/>
          <w:szCs w:val="18"/>
          <w:rPrChange w:id="89" w:author="Simunekova, Iveta (SK - Bratislava)" w:date="2015-04-28T20:53:00Z">
            <w:rPr>
              <w:sz w:val="18"/>
              <w:szCs w:val="18"/>
            </w:rPr>
          </w:rPrChange>
        </w:rPr>
        <w:t>nenávratného finančného príspevku</w:t>
      </w:r>
      <w:r w:rsidR="004E3E21" w:rsidRPr="00C9057C">
        <w:rPr>
          <w:rFonts w:ascii="Arial Narrow" w:hAnsi="Arial Narrow"/>
          <w:sz w:val="18"/>
          <w:szCs w:val="18"/>
          <w:rPrChange w:id="90" w:author="Simunekova, Iveta (SK - Bratislava)" w:date="2015-04-28T20:53:00Z">
            <w:rPr>
              <w:sz w:val="18"/>
              <w:szCs w:val="18"/>
            </w:rPr>
          </w:rPrChange>
        </w:rPr>
        <w:t>.</w:t>
      </w:r>
      <w:r w:rsidRPr="00C9057C">
        <w:rPr>
          <w:rFonts w:ascii="Arial Narrow" w:hAnsi="Arial Narrow"/>
          <w:sz w:val="18"/>
          <w:szCs w:val="18"/>
          <w:rPrChange w:id="91" w:author="Simunekova, Iveta (SK - Bratislava)" w:date="2015-04-28T20:53:00Z">
            <w:rPr/>
          </w:rPrChange>
        </w:rPr>
        <w:t xml:space="preserve">  </w:t>
      </w:r>
    </w:p>
  </w:footnote>
  <w:footnote w:id="12">
    <w:p w:rsidR="00041689" w:rsidRPr="00C9057C" w:rsidRDefault="008A5F3C" w:rsidP="007B5213">
      <w:pPr>
        <w:pStyle w:val="Textpoznmkypodiarou"/>
        <w:jc w:val="both"/>
        <w:rPr>
          <w:rFonts w:ascii="Arial Narrow" w:hAnsi="Arial Narrow"/>
          <w:sz w:val="18"/>
          <w:szCs w:val="18"/>
          <w:rPrChange w:id="92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93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94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="00F01F92" w:rsidRPr="00C9057C">
        <w:rPr>
          <w:rFonts w:ascii="Arial Narrow" w:hAnsi="Arial Narrow"/>
          <w:sz w:val="18"/>
          <w:szCs w:val="18"/>
          <w:rPrChange w:id="95" w:author="Simunekova, Iveta (SK - Bratislava)" w:date="2015-04-28T20:53:00Z">
            <w:rPr>
              <w:sz w:val="18"/>
              <w:szCs w:val="18"/>
            </w:rPr>
          </w:rPrChange>
        </w:rPr>
        <w:t xml:space="preserve">Výrobnou </w:t>
      </w:r>
      <w:r w:rsidRPr="00C9057C">
        <w:rPr>
          <w:rFonts w:ascii="Arial Narrow" w:hAnsi="Arial Narrow"/>
          <w:sz w:val="18"/>
          <w:szCs w:val="18"/>
          <w:rPrChange w:id="96" w:author="Simunekova, Iveta (SK - Bratislava)" w:date="2015-04-28T20:53:00Z">
            <w:rPr>
              <w:sz w:val="18"/>
              <w:szCs w:val="18"/>
            </w:rPr>
          </w:rPrChange>
        </w:rPr>
        <w:t xml:space="preserve">činnosťou sa rozumie aktivita, ktorá produkuje tovary alebo služby. Ukončenie </w:t>
      </w:r>
      <w:r w:rsidR="00F01F92" w:rsidRPr="00C9057C">
        <w:rPr>
          <w:rFonts w:ascii="Arial Narrow" w:hAnsi="Arial Narrow"/>
          <w:sz w:val="18"/>
          <w:szCs w:val="18"/>
          <w:rPrChange w:id="97" w:author="Simunekova, Iveta (SK - Bratislava)" w:date="2015-04-28T20:53:00Z">
            <w:rPr>
              <w:sz w:val="18"/>
              <w:szCs w:val="18"/>
            </w:rPr>
          </w:rPrChange>
        </w:rPr>
        <w:t xml:space="preserve">výrobnej </w:t>
      </w:r>
      <w:r w:rsidRPr="00C9057C">
        <w:rPr>
          <w:rFonts w:ascii="Arial Narrow" w:hAnsi="Arial Narrow"/>
          <w:sz w:val="18"/>
          <w:szCs w:val="18"/>
          <w:rPrChange w:id="98" w:author="Simunekova, Iveta (SK - Bratislava)" w:date="2015-04-28T20:53:00Z">
            <w:rPr>
              <w:sz w:val="18"/>
              <w:szCs w:val="18"/>
            </w:rPr>
          </w:rPrChange>
        </w:rPr>
        <w:t xml:space="preserve">činnosti neznamená nevyhnutne ukončenie celej </w:t>
      </w:r>
      <w:r w:rsidR="00F01F92" w:rsidRPr="00C9057C">
        <w:rPr>
          <w:rFonts w:ascii="Arial Narrow" w:hAnsi="Arial Narrow"/>
          <w:sz w:val="18"/>
          <w:szCs w:val="18"/>
          <w:rPrChange w:id="99" w:author="Simunekova, Iveta (SK - Bratislava)" w:date="2015-04-28T20:53:00Z">
            <w:rPr>
              <w:sz w:val="18"/>
              <w:szCs w:val="18"/>
            </w:rPr>
          </w:rPrChange>
        </w:rPr>
        <w:t xml:space="preserve">výrobnej </w:t>
      </w:r>
      <w:r w:rsidRPr="00C9057C">
        <w:rPr>
          <w:rFonts w:ascii="Arial Narrow" w:hAnsi="Arial Narrow"/>
          <w:sz w:val="18"/>
          <w:szCs w:val="18"/>
          <w:rPrChange w:id="100" w:author="Simunekova, Iveta (SK - Bratislava)" w:date="2015-04-28T20:53:00Z">
            <w:rPr>
              <w:sz w:val="18"/>
              <w:szCs w:val="18"/>
            </w:rPr>
          </w:rPrChange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C9057C">
        <w:rPr>
          <w:rFonts w:ascii="Arial Narrow" w:hAnsi="Arial Narrow"/>
          <w:sz w:val="18"/>
          <w:szCs w:val="18"/>
          <w:rPrChange w:id="101" w:author="Simunekova, Iveta (SK - Bratislava)" w:date="2015-04-28T20:53:00Z">
            <w:rPr>
              <w:sz w:val="18"/>
              <w:szCs w:val="18"/>
            </w:rPr>
          </w:rPrChange>
        </w:rPr>
        <w:t xml:space="preserve">výrobnej </w:t>
      </w:r>
      <w:r w:rsidRPr="00C9057C">
        <w:rPr>
          <w:rFonts w:ascii="Arial Narrow" w:hAnsi="Arial Narrow"/>
          <w:sz w:val="18"/>
          <w:szCs w:val="18"/>
          <w:rPrChange w:id="102" w:author="Simunekova, Iveta (SK - Bratislava)" w:date="2015-04-28T20:53:00Z">
            <w:rPr>
              <w:sz w:val="18"/>
              <w:szCs w:val="18"/>
            </w:rPr>
          </w:rPrChange>
        </w:rPr>
        <w:t xml:space="preserve">činnosti rozumie ukončenie tej činnosti, ktorá súvisí s projektom. </w:t>
      </w:r>
    </w:p>
  </w:footnote>
  <w:footnote w:id="13">
    <w:p w:rsidR="00041689" w:rsidRPr="00C9057C" w:rsidRDefault="00D93942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03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04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05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06" w:author="Simunekova, Iveta (SK - Bratislava)" w:date="2015-04-28T20:53:00Z">
            <w:rPr/>
          </w:rPrChange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C9057C">
        <w:rPr>
          <w:rFonts w:ascii="Arial Narrow" w:hAnsi="Arial Narrow"/>
          <w:bCs/>
          <w:sz w:val="18"/>
          <w:szCs w:val="18"/>
          <w:rPrChange w:id="107" w:author="Simunekova, Iveta (SK - Bratislava)" w:date="2015-04-28T20:53:00Z">
            <w:rPr>
              <w:bCs/>
              <w:sz w:val="18"/>
              <w:szCs w:val="18"/>
            </w:rPr>
          </w:rPrChange>
        </w:rPr>
        <w:t xml:space="preserve"> týchto problémov.</w:t>
      </w:r>
      <w:r w:rsidR="00A500F8" w:rsidRPr="00C9057C">
        <w:rPr>
          <w:rFonts w:ascii="Arial Narrow" w:hAnsi="Arial Narrow"/>
          <w:bCs/>
          <w:sz w:val="18"/>
          <w:szCs w:val="18"/>
          <w:rPrChange w:id="108" w:author="Simunekova, Iveta (SK - Bratislava)" w:date="2015-04-28T20:53:00Z">
            <w:rPr>
              <w:bCs/>
              <w:sz w:val="18"/>
              <w:szCs w:val="18"/>
            </w:rPr>
          </w:rPrChange>
        </w:rPr>
        <w:t xml:space="preserve"> Prijímateľ uvádza aj </w:t>
      </w:r>
      <w:r w:rsidR="00A500F8" w:rsidRPr="00C9057C">
        <w:rPr>
          <w:rFonts w:ascii="Arial Narrow" w:hAnsi="Arial Narrow"/>
          <w:sz w:val="18"/>
          <w:szCs w:val="18"/>
          <w:rPrChange w:id="109" w:author="Simunekova, Iveta (SK - Bratislava)" w:date="2015-04-28T20:53:00Z">
            <w:rPr>
              <w:sz w:val="18"/>
              <w:szCs w:val="18"/>
            </w:rPr>
          </w:rPrChange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C9057C">
        <w:rPr>
          <w:rFonts w:ascii="Arial Narrow" w:hAnsi="Arial Narrow"/>
          <w:sz w:val="18"/>
          <w:szCs w:val="18"/>
          <w:rPrChange w:id="110" w:author="Simunekova, Iveta (SK - Bratislava)" w:date="2015-04-28T20:53:00Z">
            <w:rPr>
              <w:sz w:val="18"/>
              <w:szCs w:val="18"/>
            </w:rPr>
          </w:rPrChange>
        </w:rPr>
        <w:t>ž</w:t>
      </w:r>
      <w:r w:rsidR="00A500F8" w:rsidRPr="00C9057C">
        <w:rPr>
          <w:rFonts w:ascii="Arial Narrow" w:hAnsi="Arial Narrow"/>
          <w:sz w:val="18"/>
          <w:szCs w:val="18"/>
          <w:rPrChange w:id="111" w:author="Simunekova, Iveta (SK - Bratislava)" w:date="2015-04-28T20:53:00Z">
            <w:rPr>
              <w:sz w:val="18"/>
              <w:szCs w:val="18"/>
            </w:rPr>
          </w:rPrChange>
        </w:rPr>
        <w:t>iadosti o</w:t>
      </w:r>
      <w:r w:rsidR="008736C1" w:rsidRPr="00C9057C">
        <w:rPr>
          <w:rFonts w:ascii="Arial Narrow" w:hAnsi="Arial Narrow"/>
          <w:sz w:val="18"/>
          <w:szCs w:val="18"/>
          <w:rPrChange w:id="112" w:author="Simunekova, Iveta (SK - Bratislava)" w:date="2015-04-28T20:53:00Z">
            <w:rPr>
              <w:sz w:val="18"/>
              <w:szCs w:val="18"/>
            </w:rPr>
          </w:rPrChange>
        </w:rPr>
        <w:t> poskytnutie nenávratného finančného príspevku</w:t>
      </w:r>
      <w:r w:rsidR="00A500F8" w:rsidRPr="00C9057C">
        <w:rPr>
          <w:rFonts w:ascii="Arial Narrow" w:hAnsi="Arial Narrow"/>
          <w:sz w:val="18"/>
          <w:szCs w:val="18"/>
          <w:rPrChange w:id="113" w:author="Simunekova, Iveta (SK - Bratislava)" w:date="2015-04-28T20:53:00Z">
            <w:rPr>
              <w:sz w:val="18"/>
              <w:szCs w:val="18"/>
            </w:rPr>
          </w:rPrChange>
        </w:rPr>
        <w:t>.</w:t>
      </w:r>
    </w:p>
  </w:footnote>
  <w:footnote w:id="14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14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15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16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17" w:author="Simunekova, Iveta (SK - Bratislava)" w:date="2015-04-28T20:53:00Z">
            <w:rPr>
              <w:sz w:val="18"/>
              <w:szCs w:val="18"/>
            </w:rPr>
          </w:rPrChange>
        </w:rPr>
        <w:t>Relevantné pre projekty generujúce príjmy v zmysle čl. 61</w:t>
      </w:r>
      <w:r w:rsidR="00727DDB" w:rsidRPr="00C9057C">
        <w:rPr>
          <w:rFonts w:ascii="Arial Narrow" w:hAnsi="Arial Narrow"/>
          <w:sz w:val="18"/>
          <w:szCs w:val="18"/>
          <w:rPrChange w:id="118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19" w:author="Simunekova, Iveta (SK - Bratislava)" w:date="2015-04-28T20:53:00Z">
            <w:rPr>
              <w:sz w:val="18"/>
              <w:szCs w:val="18"/>
            </w:rPr>
          </w:rPrChange>
        </w:rPr>
        <w:t>Nariadenia Rady (ES) č. 1303/2013.</w:t>
      </w:r>
      <w:r w:rsidR="003F6504" w:rsidRPr="00C9057C">
        <w:rPr>
          <w:rFonts w:ascii="Arial Narrow" w:hAnsi="Arial Narrow"/>
          <w:sz w:val="18"/>
          <w:szCs w:val="18"/>
          <w:rPrChange w:id="120" w:author="Simunekova, Iveta (SK - Bratislava)" w:date="2015-04-28T20:53:00Z">
            <w:rPr>
              <w:sz w:val="18"/>
              <w:szCs w:val="18"/>
            </w:rPr>
          </w:rPrChange>
        </w:rPr>
        <w:t xml:space="preserve"> Podrobnejšie upravené v MP CKO č. 7 k vypracovaniu finančnej analýzy projektu, analýzy nákladov a prínosov projektu a finančnej analýzy žiadateľa o </w:t>
      </w:r>
      <w:r w:rsidR="000501D7" w:rsidRPr="00C9057C">
        <w:rPr>
          <w:rFonts w:ascii="Arial Narrow" w:hAnsi="Arial Narrow"/>
          <w:sz w:val="18"/>
          <w:szCs w:val="18"/>
          <w:rPrChange w:id="121" w:author="Simunekova, Iveta (SK - Bratislava)" w:date="2015-04-28T20:53:00Z">
            <w:rPr>
              <w:sz w:val="18"/>
            </w:rPr>
          </w:rPrChange>
        </w:rPr>
        <w:t>nenávratný finančný príspevok</w:t>
      </w:r>
      <w:r w:rsidR="003F6504" w:rsidRPr="00C9057C">
        <w:rPr>
          <w:rFonts w:ascii="Arial Narrow" w:hAnsi="Arial Narrow"/>
          <w:sz w:val="18"/>
          <w:szCs w:val="18"/>
          <w:rPrChange w:id="122" w:author="Simunekova, Iveta (SK - Bratislava)" w:date="2015-04-28T20:53:00Z">
            <w:rPr>
              <w:sz w:val="18"/>
              <w:szCs w:val="18"/>
            </w:rPr>
          </w:rPrChange>
        </w:rPr>
        <w:t xml:space="preserve"> v programovom období 2014 – 2020.</w:t>
      </w:r>
    </w:p>
  </w:footnote>
  <w:footnote w:id="15">
    <w:p w:rsidR="00041689" w:rsidRPr="00400918" w:rsidRDefault="008A5F3C" w:rsidP="00697C0A">
      <w:pPr>
        <w:pStyle w:val="Textpoznmkypodiarou"/>
        <w:jc w:val="both"/>
      </w:pPr>
      <w:r w:rsidRPr="00C9057C">
        <w:rPr>
          <w:rStyle w:val="Odkaznapoznmkupodiarou"/>
          <w:rFonts w:ascii="Arial Narrow" w:hAnsi="Arial Narrow"/>
          <w:sz w:val="18"/>
          <w:szCs w:val="18"/>
          <w:rPrChange w:id="123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24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25" w:author="Simunekova, Iveta (SK - Bratislava)" w:date="2015-04-28T20:53:00Z">
            <w:rPr>
              <w:sz w:val="18"/>
              <w:szCs w:val="18"/>
            </w:rPr>
          </w:rPrChange>
        </w:rPr>
        <w:t xml:space="preserve">Uvádzajú sa celkové príjmy projektu v pôsobnosti čl. 61 Nariadenia Rady (ES) č. 1303/2013 vytvorené v dôsledku realizácie projektu v monitorovanom období, </w:t>
      </w:r>
      <w:proofErr w:type="spellStart"/>
      <w:r w:rsidRPr="00C9057C">
        <w:rPr>
          <w:rFonts w:ascii="Arial Narrow" w:hAnsi="Arial Narrow"/>
          <w:sz w:val="18"/>
          <w:szCs w:val="18"/>
          <w:rPrChange w:id="126" w:author="Simunekova, Iveta (SK - Bratislava)" w:date="2015-04-28T20:53:00Z">
            <w:rPr>
              <w:sz w:val="18"/>
              <w:szCs w:val="18"/>
            </w:rPr>
          </w:rPrChange>
        </w:rPr>
        <w:t>t.j</w:t>
      </w:r>
      <w:proofErr w:type="spellEnd"/>
      <w:r w:rsidRPr="00C9057C">
        <w:rPr>
          <w:rFonts w:ascii="Arial Narrow" w:hAnsi="Arial Narrow"/>
          <w:sz w:val="18"/>
          <w:szCs w:val="18"/>
          <w:rPrChange w:id="127" w:author="Simunekova, Iveta (SK - Bratislava)" w:date="2015-04-28T20:53:00Z">
            <w:rPr>
              <w:sz w:val="18"/>
              <w:szCs w:val="18"/>
            </w:rPr>
          </w:rPrChange>
        </w:rPr>
        <w:t>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400918">
        <w:rPr>
          <w:sz w:val="18"/>
          <w:szCs w:val="18"/>
        </w:rPr>
        <w:t xml:space="preserve"> </w:t>
      </w:r>
    </w:p>
  </w:footnote>
  <w:footnote w:id="16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28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29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30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31" w:author="Simunekova, Iveta (SK - Bratislava)" w:date="2015-04-28T20:53:00Z">
            <w:rPr>
              <w:sz w:val="18"/>
              <w:szCs w:val="18"/>
            </w:rPr>
          </w:rPrChange>
        </w:rPr>
        <w:t xml:space="preserve"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C9057C">
        <w:rPr>
          <w:rFonts w:ascii="Arial Narrow" w:hAnsi="Arial Narrow"/>
          <w:sz w:val="18"/>
          <w:szCs w:val="18"/>
          <w:rPrChange w:id="132" w:author="Simunekova, Iveta (SK - Bratislava)" w:date="2015-04-28T20:53:00Z">
            <w:rPr>
              <w:sz w:val="18"/>
              <w:szCs w:val="18"/>
            </w:rPr>
          </w:rPrChange>
        </w:rPr>
        <w:t>flow</w:t>
      </w:r>
      <w:proofErr w:type="spellEnd"/>
      <w:r w:rsidRPr="00C9057C">
        <w:rPr>
          <w:rFonts w:ascii="Arial Narrow" w:hAnsi="Arial Narrow"/>
          <w:sz w:val="18"/>
          <w:szCs w:val="18"/>
          <w:rPrChange w:id="133" w:author="Simunekova, Iveta (SK - Bratislava)" w:date="2015-04-28T20:53:00Z">
            <w:rPr>
              <w:sz w:val="18"/>
              <w:szCs w:val="18"/>
            </w:rPr>
          </w:rPrChange>
        </w:rPr>
        <w:t xml:space="preserve"> projektu (napr. odpisy, rezervy pre nepredvídané straty, rezervy na budúce náklady) a finančné náklady - platby úrokov.</w:t>
      </w:r>
    </w:p>
  </w:footnote>
  <w:footnote w:id="17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34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35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36" w:author="Simunekova, Iveta (SK - Bratislava)" w:date="2015-04-28T20:53:00Z">
            <w:rPr>
              <w:sz w:val="18"/>
              <w:szCs w:val="18"/>
            </w:rPr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37" w:author="Simunekova, Iveta (SK - Bratislava)" w:date="2015-04-28T20:53:00Z">
            <w:rPr>
              <w:sz w:val="18"/>
              <w:szCs w:val="18"/>
            </w:rPr>
          </w:rPrChange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C9057C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  <w:rPrChange w:id="138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39" w:author="Simunekova, Iveta (SK - Bratislava)" w:date="2015-04-28T20:53:00Z">
            <w:rPr>
              <w:rStyle w:val="Odkaznapoznmkupodiarou"/>
              <w:sz w:val="18"/>
              <w:szCs w:val="18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40" w:author="Simunekova, Iveta (SK - Bratislava)" w:date="2015-04-28T20:53:00Z">
            <w:rPr>
              <w:sz w:val="18"/>
              <w:szCs w:val="18"/>
            </w:rPr>
          </w:rPrChange>
        </w:rPr>
        <w:t xml:space="preserve">  </w:t>
      </w:r>
      <w:r w:rsidRPr="00C9057C">
        <w:rPr>
          <w:rFonts w:ascii="Arial Narrow" w:hAnsi="Arial Narrow"/>
          <w:sz w:val="18"/>
          <w:szCs w:val="18"/>
          <w:rPrChange w:id="141" w:author="Simunekova, Iveta (SK - Bratislava)" w:date="2015-04-28T20:53:00Z">
            <w:rPr>
              <w:sz w:val="18"/>
              <w:szCs w:val="18"/>
            </w:rPr>
          </w:rPrChange>
        </w:rPr>
        <w:t>Uvádzajú sa čisté príjmy projektu za obdobie od začiatku realizácie projektu do konca monitorovaného obdobia.</w:t>
      </w:r>
    </w:p>
  </w:footnote>
  <w:footnote w:id="19">
    <w:p w:rsidR="00041689" w:rsidRPr="00C9057C" w:rsidRDefault="000A2E88" w:rsidP="009A3996">
      <w:pPr>
        <w:pStyle w:val="Textpoznmkypodiarou"/>
        <w:jc w:val="both"/>
        <w:rPr>
          <w:rFonts w:ascii="Arial Narrow" w:hAnsi="Arial Narrow"/>
          <w:sz w:val="18"/>
          <w:szCs w:val="18"/>
          <w:rPrChange w:id="142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43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44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45" w:author="Simunekova, Iveta (SK - Bratislava)" w:date="2015-04-28T20:53:00Z">
            <w:rPr/>
          </w:rPrChange>
        </w:rPr>
        <w:t xml:space="preserve">Vypĺňa sa len v prípade </w:t>
      </w:r>
      <w:r w:rsidR="00930748" w:rsidRPr="00C9057C">
        <w:rPr>
          <w:rFonts w:ascii="Arial Narrow" w:hAnsi="Arial Narrow"/>
          <w:sz w:val="18"/>
          <w:szCs w:val="18"/>
          <w:rPrChange w:id="146" w:author="Simunekova, Iveta (SK - Bratislava)" w:date="2015-04-28T20:53:00Z">
            <w:rPr>
              <w:sz w:val="18"/>
            </w:rPr>
          </w:rPrChange>
        </w:rPr>
        <w:t xml:space="preserve">projektov spĺňajúcich podmienky podľa článku 5 VZP k </w:t>
      </w:r>
      <w:r w:rsidR="008366B0" w:rsidRPr="00C9057C">
        <w:rPr>
          <w:rFonts w:ascii="Arial Narrow" w:hAnsi="Arial Narrow"/>
          <w:sz w:val="18"/>
          <w:szCs w:val="18"/>
          <w:rPrChange w:id="147" w:author="Simunekova, Iveta (SK - Bratislava)" w:date="2015-04-28T20:53:00Z">
            <w:rPr>
              <w:sz w:val="18"/>
            </w:rPr>
          </w:rPrChange>
        </w:rPr>
        <w:t>z</w:t>
      </w:r>
      <w:r w:rsidR="00930748" w:rsidRPr="00C9057C">
        <w:rPr>
          <w:rFonts w:ascii="Arial Narrow" w:hAnsi="Arial Narrow"/>
          <w:sz w:val="18"/>
          <w:szCs w:val="18"/>
          <w:rPrChange w:id="148" w:author="Simunekova, Iveta (SK - Bratislava)" w:date="2015-04-28T20:53:00Z">
            <w:rPr>
              <w:sz w:val="18"/>
            </w:rPr>
          </w:rPrChange>
        </w:rPr>
        <w:t xml:space="preserve">mluve o poskytnutí </w:t>
      </w:r>
      <w:r w:rsidR="008366B0" w:rsidRPr="00C9057C">
        <w:rPr>
          <w:rFonts w:ascii="Arial Narrow" w:hAnsi="Arial Narrow"/>
          <w:sz w:val="18"/>
          <w:szCs w:val="18"/>
          <w:rPrChange w:id="149" w:author="Simunekova, Iveta (SK - Bratislava)" w:date="2015-04-28T20:53:00Z">
            <w:rPr>
              <w:sz w:val="18"/>
              <w:szCs w:val="18"/>
            </w:rPr>
          </w:rPrChange>
        </w:rPr>
        <w:t>nenávratného finančného príspevku</w:t>
      </w:r>
      <w:r w:rsidRPr="00C9057C">
        <w:rPr>
          <w:rFonts w:ascii="Arial Narrow" w:hAnsi="Arial Narrow"/>
          <w:sz w:val="18"/>
          <w:szCs w:val="18"/>
          <w:rPrChange w:id="150" w:author="Simunekova, Iveta (SK - Bratislava)" w:date="2015-04-28T20:53:00Z">
            <w:rPr>
              <w:sz w:val="18"/>
            </w:rPr>
          </w:rPrChange>
        </w:rPr>
        <w:t>.</w:t>
      </w:r>
    </w:p>
  </w:footnote>
  <w:footnote w:id="20">
    <w:p w:rsidR="00041689" w:rsidRPr="00C9057C" w:rsidRDefault="00BD4041" w:rsidP="00BD4041">
      <w:pPr>
        <w:pStyle w:val="Textpoznmkypodiarou"/>
        <w:jc w:val="both"/>
        <w:rPr>
          <w:rFonts w:ascii="Arial Narrow" w:hAnsi="Arial Narrow"/>
          <w:sz w:val="18"/>
          <w:szCs w:val="18"/>
          <w:rPrChange w:id="151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52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53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54" w:author="Simunekova, Iveta (SK - Bratislava)" w:date="2015-04-28T20:53:00Z">
            <w:rPr/>
          </w:rPrChange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C9057C" w:rsidRDefault="008A5F3C" w:rsidP="009A3996">
      <w:pPr>
        <w:pStyle w:val="Textpoznmkypodiarou"/>
        <w:jc w:val="both"/>
        <w:rPr>
          <w:rFonts w:ascii="Arial Narrow" w:hAnsi="Arial Narrow"/>
          <w:sz w:val="18"/>
          <w:szCs w:val="18"/>
          <w:rPrChange w:id="155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56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57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58" w:author="Simunekova, Iveta (SK - Bratislava)" w:date="2015-04-28T20:53:00Z">
            <w:rPr/>
          </w:rPrChange>
        </w:rPr>
        <w:t>Vypĺňa sa len v prípade relevantnosti.</w:t>
      </w:r>
      <w:r w:rsidR="00A500F8" w:rsidRPr="00C9057C">
        <w:rPr>
          <w:rFonts w:ascii="Arial Narrow" w:hAnsi="Arial Narrow"/>
          <w:sz w:val="18"/>
          <w:szCs w:val="18"/>
          <w:rPrChange w:id="159" w:author="Simunekova, Iveta (SK - Bratislava)" w:date="2015-04-28T20:53:00Z">
            <w:rPr>
              <w:sz w:val="18"/>
            </w:rPr>
          </w:rPrChange>
        </w:rPr>
        <w:t xml:space="preserve"> </w:t>
      </w:r>
      <w:r w:rsidR="00D448DE" w:rsidRPr="00C9057C">
        <w:rPr>
          <w:rFonts w:ascii="Arial Narrow" w:hAnsi="Arial Narrow"/>
          <w:sz w:val="18"/>
          <w:szCs w:val="18"/>
          <w:rPrChange w:id="160" w:author="Simunekova, Iveta (SK - Bratislava)" w:date="2015-04-28T20:53:00Z">
            <w:rPr>
              <w:sz w:val="18"/>
            </w:rPr>
          </w:rPrChange>
        </w:rPr>
        <w:t>Požiadavky na iné údaje na úrovni projektu sú stanovené v zmluve o</w:t>
      </w:r>
      <w:r w:rsidR="000501D7" w:rsidRPr="00C9057C">
        <w:rPr>
          <w:rFonts w:ascii="Arial Narrow" w:hAnsi="Arial Narrow"/>
          <w:sz w:val="18"/>
          <w:szCs w:val="18"/>
          <w:rPrChange w:id="161" w:author="Simunekova, Iveta (SK - Bratislava)" w:date="2015-04-28T20:53:00Z">
            <w:rPr>
              <w:sz w:val="18"/>
              <w:szCs w:val="18"/>
            </w:rPr>
          </w:rPrChange>
        </w:rPr>
        <w:t xml:space="preserve"> poskytnutí </w:t>
      </w:r>
      <w:r w:rsidR="00D448DE" w:rsidRPr="00C9057C">
        <w:rPr>
          <w:rFonts w:ascii="Arial Narrow" w:hAnsi="Arial Narrow"/>
          <w:sz w:val="18"/>
          <w:szCs w:val="18"/>
          <w:rPrChange w:id="162" w:author="Simunekova, Iveta (SK - Bratislava)" w:date="2015-04-28T20:53:00Z">
            <w:rPr>
              <w:sz w:val="18"/>
            </w:rPr>
          </w:rPrChange>
        </w:rPr>
        <w:t>nenávratn</w:t>
      </w:r>
      <w:r w:rsidR="000501D7" w:rsidRPr="00C9057C">
        <w:rPr>
          <w:rFonts w:ascii="Arial Narrow" w:hAnsi="Arial Narrow"/>
          <w:sz w:val="18"/>
          <w:szCs w:val="18"/>
          <w:rPrChange w:id="163" w:author="Simunekova, Iveta (SK - Bratislava)" w:date="2015-04-28T20:53:00Z">
            <w:rPr>
              <w:sz w:val="18"/>
            </w:rPr>
          </w:rPrChange>
        </w:rPr>
        <w:t>ého</w:t>
      </w:r>
      <w:r w:rsidR="00D448DE" w:rsidRPr="00C9057C">
        <w:rPr>
          <w:rFonts w:ascii="Arial Narrow" w:hAnsi="Arial Narrow"/>
          <w:sz w:val="18"/>
          <w:szCs w:val="18"/>
          <w:rPrChange w:id="164" w:author="Simunekova, Iveta (SK - Bratislava)" w:date="2015-04-28T20:53:00Z">
            <w:rPr>
              <w:sz w:val="18"/>
            </w:rPr>
          </w:rPrChange>
        </w:rPr>
        <w:t xml:space="preserve"> finančn</w:t>
      </w:r>
      <w:r w:rsidR="000501D7" w:rsidRPr="00C9057C">
        <w:rPr>
          <w:rFonts w:ascii="Arial Narrow" w:hAnsi="Arial Narrow"/>
          <w:sz w:val="18"/>
          <w:szCs w:val="18"/>
          <w:rPrChange w:id="165" w:author="Simunekova, Iveta (SK - Bratislava)" w:date="2015-04-28T20:53:00Z">
            <w:rPr>
              <w:sz w:val="18"/>
            </w:rPr>
          </w:rPrChange>
        </w:rPr>
        <w:t>ého</w:t>
      </w:r>
      <w:r w:rsidR="00D448DE" w:rsidRPr="00C9057C">
        <w:rPr>
          <w:rFonts w:ascii="Arial Narrow" w:hAnsi="Arial Narrow"/>
          <w:sz w:val="18"/>
          <w:szCs w:val="18"/>
          <w:rPrChange w:id="166" w:author="Simunekova, Iveta (SK - Bratislava)" w:date="2015-04-28T20:53:00Z">
            <w:rPr>
              <w:sz w:val="18"/>
            </w:rPr>
          </w:rPrChange>
        </w:rPr>
        <w:t xml:space="preserve"> príspevku v rámci predmetu podpory. </w:t>
      </w:r>
    </w:p>
  </w:footnote>
  <w:footnote w:id="22">
    <w:p w:rsidR="00041689" w:rsidRPr="00C9057C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  <w:rPrChange w:id="167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68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69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70" w:author="Simunekova, Iveta (SK - Bratislava)" w:date="2015-04-28T20:53:00Z">
            <w:rPr/>
          </w:rPrChange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C9057C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  <w:rPrChange w:id="171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72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73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74" w:author="Simunekova, Iveta (SK - Bratislava)" w:date="2015-04-28T20:53:00Z">
            <w:rPr/>
          </w:rPrChange>
        </w:rPr>
        <w:t>Vyplní sa k poslednému dňu monitorovaného obdobia.</w:t>
      </w:r>
    </w:p>
  </w:footnote>
  <w:footnote w:id="24">
    <w:p w:rsidR="00041689" w:rsidRPr="00C9057C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  <w:rPrChange w:id="175" w:author="Simunekova, Iveta (SK - Bratislava)" w:date="2015-04-28T20:53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76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77" w:author="Simunekova, Iveta (SK - Bratislava)" w:date="2015-04-28T20:53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78" w:author="Simunekova, Iveta (SK - Bratislava)" w:date="2015-04-28T20:53:00Z">
            <w:rPr/>
          </w:rPrChange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400918" w:rsidRDefault="00A23C85" w:rsidP="009A3996">
      <w:pPr>
        <w:pStyle w:val="Textpoznmkypodiarou"/>
        <w:jc w:val="both"/>
      </w:pPr>
      <w:r w:rsidRPr="00C9057C">
        <w:rPr>
          <w:rStyle w:val="Odkaznapoznmkupodiarou"/>
          <w:rFonts w:ascii="Arial Narrow" w:hAnsi="Arial Narrow"/>
          <w:sz w:val="18"/>
          <w:szCs w:val="18"/>
          <w:rPrChange w:id="179" w:author="Simunekova, Iveta (SK - Bratislava)" w:date="2015-04-28T20:53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80" w:author="Simunekova, Iveta (SK - Bratislava)" w:date="2015-04-28T20:53:00Z">
            <w:rPr/>
          </w:rPrChange>
        </w:rPr>
        <w:t xml:space="preserve"> </w:t>
      </w:r>
      <w:r w:rsidRPr="00C9057C">
        <w:rPr>
          <w:rStyle w:val="longtext1"/>
          <w:rFonts w:ascii="Arial Narrow" w:hAnsi="Arial Narrow"/>
          <w:sz w:val="18"/>
          <w:szCs w:val="18"/>
          <w:rPrChange w:id="181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>Vypĺňa sa len pre projekty ESF</w:t>
      </w:r>
      <w:r w:rsidR="00960ECB" w:rsidRPr="00C9057C">
        <w:rPr>
          <w:rStyle w:val="longtext1"/>
          <w:rFonts w:ascii="Arial Narrow" w:hAnsi="Arial Narrow"/>
          <w:sz w:val="18"/>
          <w:szCs w:val="18"/>
          <w:rPrChange w:id="182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>/IZM</w:t>
      </w:r>
      <w:r w:rsidR="00C70297" w:rsidRPr="00C9057C">
        <w:rPr>
          <w:rStyle w:val="longtext1"/>
          <w:rFonts w:ascii="Arial Narrow" w:hAnsi="Arial Narrow"/>
          <w:sz w:val="18"/>
          <w:szCs w:val="18"/>
          <w:rPrChange w:id="183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, ktoré sledujú naplnenie </w:t>
      </w:r>
      <w:r w:rsidR="007E578D" w:rsidRPr="00C9057C">
        <w:rPr>
          <w:rStyle w:val="longtext1"/>
          <w:rFonts w:ascii="Arial Narrow" w:hAnsi="Arial Narrow"/>
          <w:sz w:val="18"/>
          <w:szCs w:val="18"/>
          <w:rPrChange w:id="184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spoločných </w:t>
      </w:r>
      <w:r w:rsidR="00C70297" w:rsidRPr="00C9057C">
        <w:rPr>
          <w:rStyle w:val="longtext1"/>
          <w:rFonts w:ascii="Arial Narrow" w:hAnsi="Arial Narrow"/>
          <w:sz w:val="18"/>
          <w:szCs w:val="18"/>
          <w:rPrChange w:id="185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>ukazovateľov dlhodobých výsledkov pre účastníkov</w:t>
      </w:r>
      <w:r w:rsidR="00F8275A" w:rsidRPr="00C9057C">
        <w:rPr>
          <w:rStyle w:val="longtext1"/>
          <w:rFonts w:ascii="Arial Narrow" w:hAnsi="Arial Narrow"/>
          <w:sz w:val="18"/>
          <w:szCs w:val="18"/>
          <w:rPrChange w:id="186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>.</w:t>
      </w:r>
      <w:r w:rsidR="00D93942" w:rsidRPr="00C9057C">
        <w:rPr>
          <w:rStyle w:val="longtext1"/>
          <w:rFonts w:ascii="Arial Narrow" w:hAnsi="Arial Narrow"/>
          <w:sz w:val="18"/>
          <w:szCs w:val="18"/>
          <w:rPrChange w:id="187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 Vypĺňa sa v prípade, ak obdobie šiestich mesiacov od odchodu účastníka z aktivity spadá do </w:t>
      </w:r>
      <w:r w:rsidR="00EC47F6" w:rsidRPr="00C9057C">
        <w:rPr>
          <w:rStyle w:val="longtext1"/>
          <w:rFonts w:ascii="Arial Narrow" w:hAnsi="Arial Narrow"/>
          <w:sz w:val="18"/>
          <w:szCs w:val="18"/>
          <w:rPrChange w:id="188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monitorovaného </w:t>
      </w:r>
      <w:r w:rsidR="00D93942" w:rsidRPr="00C9057C">
        <w:rPr>
          <w:rStyle w:val="longtext1"/>
          <w:rFonts w:ascii="Arial Narrow" w:hAnsi="Arial Narrow"/>
          <w:sz w:val="18"/>
          <w:szCs w:val="18"/>
          <w:rPrChange w:id="189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obdobia </w:t>
      </w:r>
      <w:r w:rsidR="00EC47F6" w:rsidRPr="00C9057C">
        <w:rPr>
          <w:rStyle w:val="longtext1"/>
          <w:rFonts w:ascii="Arial Narrow" w:hAnsi="Arial Narrow"/>
          <w:sz w:val="18"/>
          <w:szCs w:val="18"/>
          <w:rPrChange w:id="190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prvej následnej monitorovacej správy </w:t>
      </w:r>
      <w:r w:rsidR="00D93942" w:rsidRPr="00C9057C">
        <w:rPr>
          <w:rStyle w:val="longtext1"/>
          <w:rFonts w:ascii="Arial Narrow" w:hAnsi="Arial Narrow"/>
          <w:sz w:val="18"/>
          <w:szCs w:val="18"/>
          <w:rPrChange w:id="191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>.</w:t>
      </w:r>
      <w:r w:rsidR="000501D7" w:rsidRPr="00C9057C">
        <w:rPr>
          <w:rStyle w:val="longtext1"/>
          <w:rFonts w:ascii="Arial Narrow" w:hAnsi="Arial Narrow"/>
          <w:sz w:val="18"/>
          <w:szCs w:val="18"/>
          <w:rPrChange w:id="192" w:author="Simunekova, Iveta (SK - Bratislava)" w:date="2015-04-28T20:53:00Z">
            <w:rPr>
              <w:rStyle w:val="longtext1"/>
              <w:sz w:val="18"/>
              <w:szCs w:val="18"/>
            </w:rPr>
          </w:rPrChange>
        </w:rPr>
        <w:t xml:space="preserve"> Pri projektoch IZM sa vypĺňajú okrem IZM údajov aj ESF údaje.</w:t>
      </w:r>
    </w:p>
  </w:footnote>
  <w:footnote w:id="26">
    <w:p w:rsidR="00041689" w:rsidRPr="00C9057C" w:rsidRDefault="008A5F3C" w:rsidP="00AE6127">
      <w:pPr>
        <w:pStyle w:val="Textpoznmkypodiarou"/>
        <w:rPr>
          <w:rFonts w:ascii="Arial Narrow" w:hAnsi="Arial Narrow"/>
          <w:sz w:val="18"/>
          <w:szCs w:val="18"/>
          <w:rPrChange w:id="193" w:author="Simunekova, Iveta (SK - Bratislava)" w:date="2015-04-28T20:52:00Z">
            <w:rPr/>
          </w:rPrChange>
        </w:rPr>
      </w:pPr>
      <w:r w:rsidRPr="00C9057C">
        <w:rPr>
          <w:rStyle w:val="Odkaznapoznmkupodiarou"/>
          <w:rFonts w:ascii="Arial Narrow" w:hAnsi="Arial Narrow"/>
          <w:sz w:val="18"/>
          <w:szCs w:val="18"/>
          <w:rPrChange w:id="194" w:author="Simunekova, Iveta (SK - Bratislava)" w:date="2015-04-28T20:52:00Z">
            <w:rPr>
              <w:rStyle w:val="Odkaznapoznmkupodiarou"/>
            </w:rPr>
          </w:rPrChange>
        </w:rPr>
        <w:footnoteRef/>
      </w:r>
      <w:r w:rsidRPr="00C9057C">
        <w:rPr>
          <w:rFonts w:ascii="Arial Narrow" w:hAnsi="Arial Narrow"/>
          <w:sz w:val="18"/>
          <w:szCs w:val="18"/>
          <w:rPrChange w:id="195" w:author="Simunekova, Iveta (SK - Bratislava)" w:date="2015-04-28T20:52:00Z">
            <w:rPr/>
          </w:rPrChange>
        </w:rPr>
        <w:t xml:space="preserve"> </w:t>
      </w:r>
      <w:r w:rsidRPr="00C9057C">
        <w:rPr>
          <w:rFonts w:ascii="Arial Narrow" w:hAnsi="Arial Narrow"/>
          <w:sz w:val="18"/>
          <w:szCs w:val="18"/>
          <w:rPrChange w:id="196" w:author="Simunekova, Iveta (SK - Bratislava)" w:date="2015-04-28T20:52:00Z">
            <w:rPr/>
          </w:rPrChange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F3C" w:rsidRPr="00F548BD" w:rsidRDefault="008A5F3C" w:rsidP="00B857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70E" w:rsidRPr="00B8570E" w:rsidRDefault="00B8570E" w:rsidP="00B8570E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570E">
      <w:rPr>
        <w:i/>
        <w:sz w:val="20"/>
        <w:szCs w:val="20"/>
      </w:rPr>
      <w:t xml:space="preserve"> </w:t>
    </w:r>
    <w:r w:rsidRPr="00B8570E">
      <w:rPr>
        <w:i/>
        <w:sz w:val="20"/>
        <w:szCs w:val="20"/>
      </w:rPr>
      <w:t>Príloha č.</w:t>
    </w:r>
    <w:r>
      <w:rPr>
        <w:i/>
        <w:sz w:val="20"/>
        <w:szCs w:val="20"/>
      </w:rPr>
      <w:t>4</w:t>
    </w:r>
  </w:p>
  <w:p w:rsidR="00B8570E" w:rsidRDefault="00B8570E" w:rsidP="00B8570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0F72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06E96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2586F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570E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057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548BD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D5FB0124-DAA6-4B4B-856E-430060A2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A125-8538-4A6F-9F94-BB91647737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6BDAF1-EABF-4B84-8FD0-1539FC8F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264987-6A97-4151-AE4A-7B81FCC15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8D3D4-76C6-4ED1-BCB5-F26EC851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4336</Characters>
  <Application>Microsoft Office Word</Application>
  <DocSecurity>0</DocSecurity>
  <Lines>36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Rudolf Hrudkay</cp:lastModifiedBy>
  <cp:revision>3</cp:revision>
  <cp:lastPrinted>2015-02-27T09:33:00Z</cp:lastPrinted>
  <dcterms:created xsi:type="dcterms:W3CDTF">2015-11-05T15:48:00Z</dcterms:created>
  <dcterms:modified xsi:type="dcterms:W3CDTF">2015-11-11T08:08:00Z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